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0B480" w14:textId="77777777" w:rsidR="00581272" w:rsidRPr="00581272" w:rsidRDefault="00581272">
      <w:pPr>
        <w:tabs>
          <w:tab w:val="center" w:pos="4677"/>
        </w:tabs>
        <w:spacing w:beforeLines="50" w:before="156" w:afterLines="50" w:after="156" w:line="360" w:lineRule="auto"/>
        <w:jc w:val="left"/>
        <w:rPr>
          <w:ins w:id="0" w:author="ZQ" w:date="2023-06-05T09:58:00Z"/>
          <w:rFonts w:ascii="楷体" w:eastAsia="楷体" w:hAnsi="楷体"/>
          <w:b/>
          <w:sz w:val="32"/>
          <w:szCs w:val="32"/>
          <w:rPrChange w:id="1" w:author="ZQ" w:date="2023-06-05T10:00:00Z">
            <w:rPr>
              <w:ins w:id="2" w:author="ZQ" w:date="2023-06-05T09:58:00Z"/>
              <w:rFonts w:ascii="楷体" w:eastAsia="楷体" w:hAnsi="楷体"/>
              <w:b/>
              <w:color w:val="000000" w:themeColor="text1"/>
              <w:sz w:val="32"/>
              <w:szCs w:val="32"/>
            </w:rPr>
          </w:rPrChange>
        </w:rPr>
      </w:pPr>
      <w:bookmarkStart w:id="3" w:name="_Hlk28547804"/>
      <w:bookmarkStart w:id="4" w:name="_Toc461187210"/>
    </w:p>
    <w:p w14:paraId="5C296AEA" w14:textId="77777777" w:rsidR="00581272" w:rsidRDefault="00581272" w:rsidP="00581272">
      <w:pPr>
        <w:tabs>
          <w:tab w:val="center" w:pos="4677"/>
        </w:tabs>
        <w:spacing w:beforeLines="50" w:before="156" w:afterLines="50" w:after="156" w:line="360" w:lineRule="auto"/>
        <w:rPr>
          <w:ins w:id="5" w:author="ZQ" w:date="2023-06-05T09:58:00Z"/>
          <w:rFonts w:ascii="楷体" w:eastAsia="楷体" w:hAnsi="楷体" w:cs="楷体"/>
          <w:b/>
          <w:sz w:val="48"/>
          <w:szCs w:val="48"/>
        </w:rPr>
        <w:pPrChange w:id="6" w:author="ZQ" w:date="2023-06-05T09:58:00Z">
          <w:pPr>
            <w:tabs>
              <w:tab w:val="center" w:pos="4677"/>
            </w:tabs>
            <w:spacing w:beforeLines="50" w:before="156" w:afterLines="50" w:after="156" w:line="360" w:lineRule="auto"/>
            <w:jc w:val="center"/>
          </w:pPr>
        </w:pPrChange>
      </w:pPr>
    </w:p>
    <w:p w14:paraId="3BF779BC" w14:textId="77777777" w:rsidR="00581272" w:rsidRDefault="00581272" w:rsidP="00581272">
      <w:pPr>
        <w:tabs>
          <w:tab w:val="center" w:pos="4677"/>
        </w:tabs>
        <w:spacing w:beforeLines="50" w:before="156" w:afterLines="50" w:after="156" w:line="360" w:lineRule="auto"/>
        <w:rPr>
          <w:ins w:id="7" w:author="ZQ" w:date="2023-06-05T09:58:00Z"/>
          <w:rFonts w:ascii="楷体" w:eastAsia="楷体" w:hAnsi="楷体" w:cs="楷体"/>
          <w:b/>
          <w:sz w:val="48"/>
          <w:szCs w:val="48"/>
        </w:rPr>
        <w:pPrChange w:id="8" w:author="ZQ" w:date="2023-06-05T09:58:00Z">
          <w:pPr>
            <w:tabs>
              <w:tab w:val="center" w:pos="4677"/>
            </w:tabs>
            <w:spacing w:beforeLines="50" w:before="156" w:afterLines="50" w:after="156" w:line="360" w:lineRule="auto"/>
            <w:jc w:val="center"/>
          </w:pPr>
        </w:pPrChange>
      </w:pPr>
    </w:p>
    <w:p w14:paraId="2005FC43" w14:textId="77777777" w:rsidR="00581272" w:rsidRDefault="00581272">
      <w:pPr>
        <w:tabs>
          <w:tab w:val="center" w:pos="4677"/>
        </w:tabs>
        <w:spacing w:beforeLines="50" w:before="156" w:afterLines="50" w:after="156" w:line="360" w:lineRule="auto"/>
        <w:jc w:val="center"/>
        <w:rPr>
          <w:ins w:id="9" w:author="ZQ" w:date="2023-06-05T09:58:00Z"/>
          <w:rFonts w:ascii="楷体" w:eastAsia="楷体" w:hAnsi="楷体" w:cs="楷体"/>
          <w:b/>
          <w:sz w:val="48"/>
          <w:szCs w:val="48"/>
        </w:rPr>
      </w:pPr>
    </w:p>
    <w:p w14:paraId="20AB5D73" w14:textId="77777777" w:rsidR="00581272" w:rsidRDefault="00581272">
      <w:pPr>
        <w:tabs>
          <w:tab w:val="center" w:pos="4677"/>
        </w:tabs>
        <w:spacing w:beforeLines="50" w:before="156" w:afterLines="50" w:after="156" w:line="360" w:lineRule="auto"/>
        <w:jc w:val="center"/>
        <w:rPr>
          <w:ins w:id="10" w:author="ZQ" w:date="2023-06-05T09:58:00Z"/>
          <w:rFonts w:ascii="楷体" w:eastAsia="楷体" w:hAnsi="楷体" w:cs="楷体"/>
          <w:b/>
          <w:sz w:val="48"/>
          <w:szCs w:val="48"/>
        </w:rPr>
      </w:pPr>
    </w:p>
    <w:p w14:paraId="692CC6B6" w14:textId="77777777" w:rsidR="00581272" w:rsidRDefault="00581272">
      <w:pPr>
        <w:tabs>
          <w:tab w:val="center" w:pos="4677"/>
        </w:tabs>
        <w:spacing w:beforeLines="50" w:before="156" w:afterLines="50" w:after="156" w:line="360" w:lineRule="auto"/>
        <w:jc w:val="center"/>
        <w:rPr>
          <w:ins w:id="11" w:author="ZQ" w:date="2023-06-05T09:58:00Z"/>
          <w:rFonts w:ascii="楷体" w:eastAsia="楷体" w:hAnsi="楷体" w:cs="楷体"/>
          <w:b/>
          <w:sz w:val="48"/>
          <w:szCs w:val="48"/>
        </w:rPr>
      </w:pPr>
    </w:p>
    <w:p w14:paraId="75D02E53" w14:textId="77777777" w:rsidR="00581272" w:rsidRDefault="00D72BEC">
      <w:pPr>
        <w:tabs>
          <w:tab w:val="center" w:pos="4677"/>
        </w:tabs>
        <w:spacing w:beforeLines="50" w:before="156" w:afterLines="50" w:after="156" w:line="360" w:lineRule="auto"/>
        <w:jc w:val="center"/>
        <w:rPr>
          <w:ins w:id="12" w:author="ZQ" w:date="2023-06-05T09:58:00Z"/>
          <w:rFonts w:ascii="楷体" w:eastAsia="楷体" w:hAnsi="楷体" w:cs="楷体"/>
          <w:b/>
          <w:sz w:val="48"/>
          <w:szCs w:val="48"/>
        </w:rPr>
      </w:pPr>
      <w:ins w:id="13" w:author="ZQ" w:date="2023-06-05T09:58:00Z">
        <w:r>
          <w:rPr>
            <w:rFonts w:ascii="楷体" w:eastAsia="楷体" w:hAnsi="楷体" w:cs="楷体" w:hint="eastAsia"/>
            <w:b/>
            <w:sz w:val="48"/>
            <w:szCs w:val="48"/>
          </w:rPr>
          <w:t>盛和房产</w:t>
        </w:r>
      </w:ins>
      <w:ins w:id="14" w:author="ZQ" w:date="2023-06-05T09:59:00Z">
        <w:r>
          <w:rPr>
            <w:rFonts w:ascii="楷体" w:eastAsia="楷体" w:hAnsi="楷体" w:cs="楷体" w:hint="eastAsia"/>
            <w:b/>
            <w:sz w:val="48"/>
            <w:szCs w:val="48"/>
          </w:rPr>
          <w:t>太阳能</w:t>
        </w:r>
      </w:ins>
      <w:ins w:id="15" w:author="ZQ" w:date="2023-06-05T09:58:00Z">
        <w:r>
          <w:rPr>
            <w:rFonts w:ascii="楷体" w:eastAsia="楷体" w:hAnsi="楷体" w:cs="楷体" w:hint="eastAsia"/>
            <w:b/>
            <w:sz w:val="48"/>
            <w:szCs w:val="48"/>
          </w:rPr>
          <w:t>热水器技术标准</w:t>
        </w:r>
      </w:ins>
    </w:p>
    <w:p w14:paraId="4E8E09CE" w14:textId="77777777" w:rsidR="00581272" w:rsidRDefault="00581272">
      <w:pPr>
        <w:tabs>
          <w:tab w:val="center" w:pos="4677"/>
        </w:tabs>
        <w:spacing w:beforeLines="50" w:before="156" w:afterLines="50" w:after="156" w:line="360" w:lineRule="auto"/>
        <w:jc w:val="center"/>
        <w:rPr>
          <w:ins w:id="16" w:author="ZQ" w:date="2023-06-05T09:58:00Z"/>
          <w:rFonts w:ascii="楷体" w:eastAsia="楷体" w:hAnsi="楷体" w:cs="楷体"/>
          <w:b/>
          <w:sz w:val="24"/>
          <w:szCs w:val="24"/>
        </w:rPr>
      </w:pPr>
    </w:p>
    <w:p w14:paraId="3A1B1427" w14:textId="77777777" w:rsidR="00581272" w:rsidRDefault="00581272">
      <w:pPr>
        <w:tabs>
          <w:tab w:val="center" w:pos="4677"/>
        </w:tabs>
        <w:spacing w:beforeLines="50" w:before="156" w:afterLines="50" w:after="156" w:line="360" w:lineRule="auto"/>
        <w:jc w:val="center"/>
        <w:rPr>
          <w:ins w:id="17" w:author="ZQ" w:date="2023-06-05T09:58:00Z"/>
          <w:rFonts w:ascii="楷体" w:eastAsia="楷体" w:hAnsi="楷体" w:cs="楷体"/>
          <w:b/>
          <w:sz w:val="24"/>
          <w:szCs w:val="24"/>
        </w:rPr>
      </w:pPr>
    </w:p>
    <w:p w14:paraId="3BE100B9" w14:textId="77777777" w:rsidR="00581272" w:rsidRDefault="00581272">
      <w:pPr>
        <w:tabs>
          <w:tab w:val="center" w:pos="4677"/>
        </w:tabs>
        <w:spacing w:beforeLines="50" w:before="156" w:afterLines="50" w:after="156" w:line="360" w:lineRule="auto"/>
        <w:jc w:val="center"/>
        <w:rPr>
          <w:ins w:id="18" w:author="ZQ" w:date="2023-06-05T09:58:00Z"/>
          <w:rFonts w:ascii="楷体" w:eastAsia="楷体" w:hAnsi="楷体" w:cs="楷体"/>
          <w:b/>
          <w:sz w:val="24"/>
          <w:szCs w:val="24"/>
        </w:rPr>
      </w:pPr>
    </w:p>
    <w:p w14:paraId="41E589E8" w14:textId="77777777" w:rsidR="00581272" w:rsidRDefault="00581272">
      <w:pPr>
        <w:tabs>
          <w:tab w:val="center" w:pos="4677"/>
        </w:tabs>
        <w:spacing w:beforeLines="50" w:before="156" w:afterLines="50" w:after="156" w:line="360" w:lineRule="auto"/>
        <w:jc w:val="center"/>
        <w:rPr>
          <w:ins w:id="19" w:author="ZQ" w:date="2023-06-05T09:58:00Z"/>
          <w:rFonts w:ascii="楷体" w:eastAsia="楷体" w:hAnsi="楷体" w:cs="楷体"/>
          <w:b/>
          <w:sz w:val="24"/>
          <w:szCs w:val="24"/>
        </w:rPr>
      </w:pPr>
    </w:p>
    <w:p w14:paraId="1DE854D0" w14:textId="77777777" w:rsidR="00581272" w:rsidRDefault="00581272">
      <w:pPr>
        <w:tabs>
          <w:tab w:val="center" w:pos="4677"/>
        </w:tabs>
        <w:spacing w:beforeLines="50" w:before="156" w:afterLines="50" w:after="156" w:line="360" w:lineRule="auto"/>
        <w:jc w:val="center"/>
        <w:rPr>
          <w:ins w:id="20" w:author="ZQ" w:date="2023-06-05T09:58:00Z"/>
          <w:rFonts w:ascii="楷体" w:eastAsia="楷体" w:hAnsi="楷体" w:cs="楷体"/>
          <w:b/>
          <w:sz w:val="24"/>
          <w:szCs w:val="24"/>
        </w:rPr>
      </w:pPr>
    </w:p>
    <w:p w14:paraId="750A66A2" w14:textId="77777777" w:rsidR="00581272" w:rsidRDefault="00581272">
      <w:pPr>
        <w:tabs>
          <w:tab w:val="center" w:pos="4677"/>
        </w:tabs>
        <w:spacing w:beforeLines="50" w:before="156" w:afterLines="50" w:after="156" w:line="360" w:lineRule="auto"/>
        <w:jc w:val="center"/>
        <w:rPr>
          <w:ins w:id="21" w:author="ZQ" w:date="2023-06-05T09:58:00Z"/>
          <w:rFonts w:ascii="楷体" w:eastAsia="楷体" w:hAnsi="楷体" w:cs="楷体"/>
          <w:b/>
          <w:sz w:val="24"/>
          <w:szCs w:val="24"/>
        </w:rPr>
      </w:pPr>
    </w:p>
    <w:p w14:paraId="2B104219" w14:textId="77777777" w:rsidR="00581272" w:rsidRDefault="00581272">
      <w:pPr>
        <w:tabs>
          <w:tab w:val="center" w:pos="4677"/>
        </w:tabs>
        <w:spacing w:beforeLines="50" w:before="156" w:afterLines="50" w:after="156" w:line="360" w:lineRule="auto"/>
        <w:rPr>
          <w:ins w:id="22" w:author="ZQ" w:date="2023-06-05T09:58:00Z"/>
          <w:rFonts w:ascii="楷体" w:eastAsia="楷体" w:hAnsi="楷体" w:cs="楷体"/>
          <w:b/>
          <w:sz w:val="24"/>
          <w:szCs w:val="24"/>
        </w:rPr>
      </w:pPr>
    </w:p>
    <w:p w14:paraId="29C48CA1" w14:textId="77777777" w:rsidR="00581272" w:rsidRDefault="00581272">
      <w:pPr>
        <w:tabs>
          <w:tab w:val="center" w:pos="4677"/>
        </w:tabs>
        <w:spacing w:beforeLines="50" w:before="156" w:afterLines="50" w:after="156" w:line="360" w:lineRule="auto"/>
        <w:rPr>
          <w:ins w:id="23" w:author="ZQ" w:date="2023-06-05T09:58:00Z"/>
          <w:rFonts w:ascii="楷体" w:eastAsia="楷体" w:hAnsi="楷体" w:cs="楷体"/>
          <w:b/>
          <w:sz w:val="24"/>
          <w:szCs w:val="24"/>
        </w:rPr>
      </w:pPr>
    </w:p>
    <w:p w14:paraId="7453C444" w14:textId="77777777" w:rsidR="00581272" w:rsidRDefault="00581272">
      <w:pPr>
        <w:tabs>
          <w:tab w:val="center" w:pos="4677"/>
        </w:tabs>
        <w:spacing w:beforeLines="50" w:before="156" w:afterLines="50" w:after="156" w:line="360" w:lineRule="auto"/>
        <w:rPr>
          <w:ins w:id="24" w:author="ZQ" w:date="2023-06-05T09:58:00Z"/>
          <w:rFonts w:ascii="楷体" w:eastAsia="楷体" w:hAnsi="楷体" w:cs="楷体"/>
          <w:b/>
          <w:sz w:val="24"/>
          <w:szCs w:val="24"/>
        </w:rPr>
      </w:pPr>
    </w:p>
    <w:p w14:paraId="4C9D655B" w14:textId="77777777" w:rsidR="00581272" w:rsidRDefault="00D72BEC">
      <w:pPr>
        <w:tabs>
          <w:tab w:val="center" w:pos="4677"/>
        </w:tabs>
        <w:spacing w:beforeLines="50" w:before="156" w:afterLines="50" w:after="156" w:line="360" w:lineRule="auto"/>
        <w:jc w:val="center"/>
        <w:rPr>
          <w:ins w:id="25" w:author="ZQ" w:date="2023-06-05T09:58:00Z"/>
          <w:rFonts w:ascii="楷体" w:eastAsia="楷体" w:hAnsi="楷体" w:cs="楷体"/>
          <w:b/>
          <w:sz w:val="48"/>
          <w:szCs w:val="48"/>
        </w:rPr>
      </w:pPr>
      <w:ins w:id="26" w:author="ZQ" w:date="2023-06-05T09:58:00Z">
        <w:r>
          <w:rPr>
            <w:rFonts w:ascii="楷体" w:eastAsia="楷体" w:hAnsi="楷体" w:cs="楷体" w:hint="eastAsia"/>
            <w:b/>
            <w:sz w:val="24"/>
            <w:szCs w:val="24"/>
          </w:rPr>
          <w:t>【第一版】</w:t>
        </w:r>
      </w:ins>
    </w:p>
    <w:p w14:paraId="4D462940" w14:textId="55F1E10E" w:rsidR="00581272" w:rsidRPr="00D72BEC" w:rsidRDefault="00D72BEC">
      <w:pPr>
        <w:tabs>
          <w:tab w:val="center" w:pos="4677"/>
        </w:tabs>
        <w:spacing w:beforeLines="50" w:before="156" w:afterLines="50" w:after="156" w:line="360" w:lineRule="auto"/>
        <w:jc w:val="center"/>
        <w:rPr>
          <w:ins w:id="27" w:author="ZQ" w:date="2023-06-05T09:58:00Z"/>
          <w:rFonts w:ascii="楷体" w:eastAsia="楷体" w:hAnsi="楷体"/>
          <w:b/>
          <w:sz w:val="28"/>
          <w:szCs w:val="28"/>
        </w:rPr>
      </w:pPr>
      <w:ins w:id="28" w:author="ZQ" w:date="2023-06-05T09:58:00Z">
        <w:r>
          <w:rPr>
            <w:rFonts w:ascii="楷体" w:eastAsia="楷体" w:hAnsi="楷体" w:cs="楷体"/>
            <w:b/>
            <w:sz w:val="24"/>
            <w:szCs w:val="24"/>
          </w:rPr>
          <w:t>2023</w:t>
        </w:r>
        <w:r>
          <w:rPr>
            <w:rFonts w:ascii="楷体" w:eastAsia="楷体" w:hAnsi="楷体" w:cs="楷体"/>
            <w:b/>
            <w:sz w:val="24"/>
            <w:szCs w:val="24"/>
          </w:rPr>
          <w:t>年</w:t>
        </w:r>
      </w:ins>
      <w:r>
        <w:rPr>
          <w:rFonts w:ascii="楷体" w:eastAsia="楷体" w:hAnsi="楷体" w:cs="楷体"/>
          <w:b/>
          <w:sz w:val="24"/>
          <w:szCs w:val="24"/>
        </w:rPr>
        <w:t>6</w:t>
      </w:r>
      <w:ins w:id="29" w:author="ZQ" w:date="2023-06-05T09:58:00Z">
        <w:r>
          <w:rPr>
            <w:rFonts w:ascii="楷体" w:eastAsia="楷体" w:hAnsi="楷体" w:cs="楷体"/>
            <w:b/>
            <w:sz w:val="24"/>
            <w:szCs w:val="24"/>
          </w:rPr>
          <w:t>月</w:t>
        </w:r>
      </w:ins>
    </w:p>
    <w:p w14:paraId="17A96A3F" w14:textId="77777777" w:rsidR="00581272" w:rsidRPr="00D72BEC" w:rsidRDefault="00581272">
      <w:pPr>
        <w:tabs>
          <w:tab w:val="left" w:pos="360"/>
          <w:tab w:val="center" w:pos="4677"/>
        </w:tabs>
        <w:spacing w:beforeLines="50" w:before="156" w:afterLines="50" w:after="156" w:line="360" w:lineRule="auto"/>
        <w:jc w:val="left"/>
        <w:rPr>
          <w:ins w:id="30" w:author="ZQ" w:date="2023-06-05T09:58:00Z"/>
          <w:rFonts w:ascii="楷体" w:eastAsia="楷体" w:hAnsi="楷体"/>
          <w:b/>
          <w:sz w:val="28"/>
          <w:szCs w:val="24"/>
        </w:rPr>
      </w:pPr>
    </w:p>
    <w:p w14:paraId="595DBF3D" w14:textId="77777777" w:rsidR="00581272" w:rsidRPr="00D72BEC" w:rsidRDefault="00581272">
      <w:pPr>
        <w:tabs>
          <w:tab w:val="center" w:pos="4677"/>
        </w:tabs>
        <w:spacing w:beforeLines="50" w:before="156" w:afterLines="50" w:after="156" w:line="360" w:lineRule="auto"/>
        <w:jc w:val="left"/>
        <w:rPr>
          <w:ins w:id="31" w:author="ZQ" w:date="2023-06-05T09:59:00Z"/>
          <w:rFonts w:ascii="楷体" w:eastAsia="楷体" w:hAnsi="楷体"/>
          <w:b/>
          <w:sz w:val="32"/>
          <w:szCs w:val="32"/>
        </w:rPr>
      </w:pPr>
    </w:p>
    <w:p w14:paraId="7C7E6484" w14:textId="77777777" w:rsidR="00581272" w:rsidRPr="00D72BEC" w:rsidRDefault="00D72BEC" w:rsidP="00581272">
      <w:pPr>
        <w:tabs>
          <w:tab w:val="center" w:pos="4677"/>
        </w:tabs>
        <w:spacing w:beforeLines="50" w:before="156" w:afterLines="50" w:after="156" w:line="360" w:lineRule="auto"/>
        <w:jc w:val="center"/>
        <w:rPr>
          <w:rFonts w:ascii="楷体" w:eastAsia="楷体" w:hAnsi="楷体"/>
          <w:b/>
          <w:sz w:val="32"/>
          <w:szCs w:val="32"/>
        </w:rPr>
        <w:pPrChange w:id="32" w:author="ZQ" w:date="2023-06-05T09:59:00Z">
          <w:pPr>
            <w:tabs>
              <w:tab w:val="center" w:pos="4677"/>
            </w:tabs>
            <w:spacing w:beforeLines="50" w:before="156" w:afterLines="50" w:after="156" w:line="360" w:lineRule="auto"/>
            <w:jc w:val="left"/>
          </w:pPr>
        </w:pPrChange>
      </w:pPr>
      <w:r w:rsidRPr="00D72BEC">
        <w:rPr>
          <w:rFonts w:ascii="楷体" w:eastAsia="楷体" w:hAnsi="楷体" w:hint="eastAsia"/>
          <w:b/>
          <w:sz w:val="32"/>
          <w:szCs w:val="32"/>
        </w:rPr>
        <w:lastRenderedPageBreak/>
        <w:t>太阳能热水系统技术标准</w:t>
      </w:r>
    </w:p>
    <w:bookmarkEnd w:id="3"/>
    <w:p w14:paraId="17E32899" w14:textId="77777777" w:rsidR="00581272" w:rsidRDefault="00D72BEC">
      <w:pPr>
        <w:jc w:val="left"/>
        <w:rPr>
          <w:rFonts w:ascii="楷体" w:eastAsia="楷体" w:hAnsi="楷体"/>
          <w:b/>
          <w:bCs/>
          <w:szCs w:val="21"/>
        </w:rPr>
      </w:pPr>
      <w:r>
        <w:rPr>
          <w:rFonts w:ascii="楷体" w:eastAsia="楷体" w:hAnsi="楷体"/>
          <w:b/>
          <w:bCs/>
          <w:szCs w:val="21"/>
        </w:rPr>
        <w:t>1</w:t>
      </w:r>
      <w:r>
        <w:rPr>
          <w:rFonts w:ascii="楷体" w:eastAsia="楷体" w:hAnsi="楷体"/>
          <w:b/>
          <w:bCs/>
          <w:szCs w:val="21"/>
        </w:rPr>
        <w:t>、太阳能热水系统构成</w:t>
      </w:r>
      <w:bookmarkEnd w:id="4"/>
    </w:p>
    <w:p w14:paraId="009926D0" w14:textId="77777777" w:rsidR="00581272" w:rsidRDefault="00D72BEC">
      <w:pPr>
        <w:ind w:left="390"/>
        <w:jc w:val="left"/>
        <w:rPr>
          <w:rFonts w:ascii="楷体" w:eastAsia="楷体" w:hAnsi="楷体"/>
          <w:szCs w:val="21"/>
        </w:rPr>
      </w:pPr>
      <w:r>
        <w:rPr>
          <w:rFonts w:ascii="楷体" w:eastAsia="楷体" w:hAnsi="楷体"/>
          <w:szCs w:val="21"/>
        </w:rPr>
        <w:t xml:space="preserve">1.1 </w:t>
      </w:r>
      <w:r>
        <w:rPr>
          <w:rFonts w:ascii="楷体" w:eastAsia="楷体" w:hAnsi="楷体"/>
          <w:szCs w:val="21"/>
        </w:rPr>
        <w:t>定义</w:t>
      </w:r>
    </w:p>
    <w:p w14:paraId="0E72BA01" w14:textId="77777777" w:rsidR="00581272" w:rsidRPr="00581272" w:rsidRDefault="00D72BEC">
      <w:pPr>
        <w:ind w:left="390"/>
        <w:jc w:val="left"/>
        <w:rPr>
          <w:rFonts w:ascii="楷体" w:eastAsia="楷体" w:hAnsi="楷体"/>
          <w:szCs w:val="21"/>
          <w:rPrChange w:id="33" w:author="ZQ" w:date="2023-06-05T10:00:00Z">
            <w:rPr>
              <w:rFonts w:ascii="楷体" w:eastAsia="楷体" w:hAnsi="楷体"/>
              <w:color w:val="FF0000"/>
              <w:szCs w:val="21"/>
            </w:rPr>
          </w:rPrChange>
        </w:rPr>
      </w:pPr>
      <w:r>
        <w:rPr>
          <w:rFonts w:ascii="楷体" w:eastAsia="楷体" w:hAnsi="楷体" w:hint="eastAsia"/>
          <w:szCs w:val="21"/>
        </w:rPr>
        <w:t>太阳能热水系统：</w:t>
      </w:r>
      <w:r>
        <w:rPr>
          <w:rFonts w:ascii="楷体" w:eastAsia="楷体" w:hAnsi="楷体"/>
          <w:szCs w:val="21"/>
        </w:rPr>
        <w:t>将太阳能转换成热能以加热水的装置。通常包括太阳能集热器、</w:t>
      </w:r>
      <w:r>
        <w:rPr>
          <w:rFonts w:ascii="楷体" w:eastAsia="楷体" w:hAnsi="楷体" w:hint="eastAsia"/>
          <w:szCs w:val="21"/>
        </w:rPr>
        <w:t>储热水箱、泵、连接管道、支架、控制系统和必要时配合使用的辅助能源。</w:t>
      </w:r>
    </w:p>
    <w:p w14:paraId="625673EE" w14:textId="77777777" w:rsidR="00581272" w:rsidRDefault="00D72BEC">
      <w:pPr>
        <w:ind w:left="390"/>
        <w:jc w:val="left"/>
        <w:rPr>
          <w:rFonts w:ascii="楷体" w:eastAsia="楷体" w:hAnsi="楷体"/>
          <w:szCs w:val="21"/>
        </w:rPr>
      </w:pPr>
      <w:r>
        <w:rPr>
          <w:rFonts w:ascii="楷体" w:eastAsia="楷体" w:hAnsi="楷体" w:hint="eastAsia"/>
          <w:szCs w:val="21"/>
        </w:rPr>
        <w:t>太阳能集热器：吸收太阳辐射并将产生的热能传递到传热工质的装置。</w:t>
      </w:r>
    </w:p>
    <w:p w14:paraId="29AA6650" w14:textId="77777777" w:rsidR="00581272" w:rsidRDefault="00D72BEC">
      <w:pPr>
        <w:ind w:left="390"/>
        <w:jc w:val="left"/>
        <w:rPr>
          <w:rFonts w:ascii="楷体" w:eastAsia="楷体" w:hAnsi="楷体"/>
          <w:szCs w:val="21"/>
        </w:rPr>
      </w:pPr>
      <w:r>
        <w:rPr>
          <w:rFonts w:ascii="楷体" w:eastAsia="楷体" w:hAnsi="楷体" w:hint="eastAsia"/>
          <w:szCs w:val="21"/>
        </w:rPr>
        <w:t>储热水箱：太阳能热水系统中储存热水的装置。</w:t>
      </w:r>
    </w:p>
    <w:p w14:paraId="0923DBFD" w14:textId="77777777" w:rsidR="00581272" w:rsidRDefault="00D72BEC">
      <w:pPr>
        <w:pStyle w:val="a3"/>
        <w:rPr>
          <w:rFonts w:ascii="楷体" w:eastAsia="楷体" w:hAnsi="楷体"/>
          <w:szCs w:val="21"/>
        </w:rPr>
      </w:pPr>
      <w:r>
        <w:rPr>
          <w:rFonts w:ascii="楷体" w:eastAsia="楷体" w:hAnsi="楷体"/>
          <w:szCs w:val="21"/>
        </w:rPr>
        <w:t xml:space="preserve">   1.2 </w:t>
      </w:r>
      <w:r>
        <w:rPr>
          <w:rFonts w:ascii="楷体" w:eastAsia="楷体" w:hAnsi="楷体" w:hint="eastAsia"/>
          <w:szCs w:val="21"/>
        </w:rPr>
        <w:t>分类</w:t>
      </w:r>
    </w:p>
    <w:p w14:paraId="3FBB32FB" w14:textId="77777777" w:rsidR="00581272" w:rsidRDefault="00D72BEC">
      <w:pPr>
        <w:pStyle w:val="a3"/>
        <w:ind w:firstLineChars="200" w:firstLine="420"/>
        <w:rPr>
          <w:rFonts w:ascii="楷体" w:eastAsia="楷体" w:hAnsi="楷体"/>
        </w:rPr>
      </w:pPr>
      <w:r>
        <w:rPr>
          <w:rFonts w:ascii="楷体" w:eastAsia="楷体" w:hAnsi="楷体" w:hint="eastAsia"/>
          <w:szCs w:val="21"/>
        </w:rPr>
        <w:t>太阳能热水系统工程类分类见表</w:t>
      </w:r>
      <w:r>
        <w:rPr>
          <w:rFonts w:ascii="楷体" w:eastAsia="楷体" w:hAnsi="楷体"/>
          <w:szCs w:val="21"/>
        </w:rPr>
        <w:t>1</w:t>
      </w:r>
    </w:p>
    <w:p w14:paraId="0B9F9842" w14:textId="77777777" w:rsidR="00581272" w:rsidRDefault="00D72BEC">
      <w:pPr>
        <w:autoSpaceDE w:val="0"/>
        <w:autoSpaceDN w:val="0"/>
        <w:adjustRightInd w:val="0"/>
        <w:ind w:firstLineChars="200" w:firstLine="420"/>
        <w:jc w:val="center"/>
        <w:rPr>
          <w:rFonts w:ascii="楷体" w:eastAsia="楷体" w:hAnsi="楷体"/>
          <w:szCs w:val="21"/>
        </w:rPr>
      </w:pPr>
      <w:r>
        <w:rPr>
          <w:rFonts w:ascii="楷体" w:eastAsia="楷体" w:hAnsi="楷体" w:hint="eastAsia"/>
          <w:szCs w:val="21"/>
        </w:rPr>
        <w:t>表</w:t>
      </w:r>
      <w:r>
        <w:rPr>
          <w:rFonts w:ascii="楷体" w:eastAsia="楷体" w:hAnsi="楷体"/>
          <w:szCs w:val="21"/>
        </w:rPr>
        <w:t xml:space="preserve">1 </w:t>
      </w:r>
      <w:r>
        <w:rPr>
          <w:rFonts w:ascii="楷体" w:eastAsia="楷体" w:hAnsi="楷体" w:hint="eastAsia"/>
          <w:szCs w:val="21"/>
        </w:rPr>
        <w:t>太阳能热水系统分类表</w:t>
      </w:r>
    </w:p>
    <w:tbl>
      <w:tblPr>
        <w:tblStyle w:val="ab"/>
        <w:tblW w:w="8671" w:type="dxa"/>
        <w:jc w:val="center"/>
        <w:tblLayout w:type="fixed"/>
        <w:tblLook w:val="04A0" w:firstRow="1" w:lastRow="0" w:firstColumn="1" w:lastColumn="0" w:noHBand="0" w:noVBand="1"/>
      </w:tblPr>
      <w:tblGrid>
        <w:gridCol w:w="2130"/>
        <w:gridCol w:w="2652"/>
        <w:gridCol w:w="3889"/>
      </w:tblGrid>
      <w:tr w:rsidR="00581272" w14:paraId="03ADC06E" w14:textId="77777777">
        <w:trPr>
          <w:trHeight w:val="311"/>
          <w:jc w:val="center"/>
        </w:trPr>
        <w:tc>
          <w:tcPr>
            <w:tcW w:w="2130" w:type="dxa"/>
            <w:vAlign w:val="center"/>
          </w:tcPr>
          <w:p w14:paraId="04A0E3FD" w14:textId="77777777" w:rsidR="00581272" w:rsidRDefault="00D72BEC">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分类依据</w:t>
            </w:r>
          </w:p>
        </w:tc>
        <w:tc>
          <w:tcPr>
            <w:tcW w:w="2652" w:type="dxa"/>
            <w:vAlign w:val="center"/>
          </w:tcPr>
          <w:p w14:paraId="2B570361" w14:textId="77777777" w:rsidR="00581272" w:rsidRDefault="00D72BEC">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系统种类</w:t>
            </w:r>
          </w:p>
        </w:tc>
        <w:tc>
          <w:tcPr>
            <w:tcW w:w="3889" w:type="dxa"/>
            <w:vAlign w:val="center"/>
          </w:tcPr>
          <w:p w14:paraId="442968FE" w14:textId="77777777" w:rsidR="00581272" w:rsidRDefault="00D72BEC">
            <w:pPr>
              <w:autoSpaceDE w:val="0"/>
              <w:autoSpaceDN w:val="0"/>
              <w:adjustRightInd w:val="0"/>
              <w:jc w:val="center"/>
              <w:rPr>
                <w:rFonts w:ascii="楷体" w:eastAsia="楷体" w:hAnsi="楷体"/>
                <w:kern w:val="0"/>
                <w:sz w:val="20"/>
                <w:szCs w:val="21"/>
              </w:rPr>
            </w:pPr>
            <w:r>
              <w:rPr>
                <w:rFonts w:ascii="楷体" w:eastAsia="楷体" w:hAnsi="楷体" w:hint="eastAsia"/>
                <w:kern w:val="0"/>
                <w:sz w:val="20"/>
                <w:szCs w:val="21"/>
              </w:rPr>
              <w:t>说明</w:t>
            </w:r>
          </w:p>
        </w:tc>
      </w:tr>
      <w:tr w:rsidR="00581272" w14:paraId="7FED12D9" w14:textId="77777777">
        <w:trPr>
          <w:trHeight w:val="302"/>
          <w:jc w:val="center"/>
        </w:trPr>
        <w:tc>
          <w:tcPr>
            <w:tcW w:w="2130" w:type="dxa"/>
            <w:vMerge w:val="restart"/>
            <w:vAlign w:val="center"/>
          </w:tcPr>
          <w:p w14:paraId="3BBBDB82"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热水使用情况</w:t>
            </w:r>
          </w:p>
        </w:tc>
        <w:tc>
          <w:tcPr>
            <w:tcW w:w="2652" w:type="dxa"/>
            <w:vAlign w:val="center"/>
          </w:tcPr>
          <w:p w14:paraId="30E0CFC3"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间歇式供热水系统</w:t>
            </w:r>
          </w:p>
        </w:tc>
        <w:tc>
          <w:tcPr>
            <w:tcW w:w="3889" w:type="dxa"/>
            <w:vAlign w:val="center"/>
          </w:tcPr>
          <w:p w14:paraId="3B8F34E5"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分时段供热水</w:t>
            </w:r>
          </w:p>
        </w:tc>
      </w:tr>
      <w:tr w:rsidR="00581272" w14:paraId="573B1DF0" w14:textId="77777777">
        <w:trPr>
          <w:trHeight w:val="281"/>
          <w:jc w:val="center"/>
        </w:trPr>
        <w:tc>
          <w:tcPr>
            <w:tcW w:w="2130" w:type="dxa"/>
            <w:vMerge/>
            <w:vAlign w:val="center"/>
          </w:tcPr>
          <w:p w14:paraId="44F910FC" w14:textId="77777777" w:rsidR="00581272" w:rsidRDefault="00581272">
            <w:pPr>
              <w:autoSpaceDE w:val="0"/>
              <w:autoSpaceDN w:val="0"/>
              <w:adjustRightInd w:val="0"/>
              <w:rPr>
                <w:rFonts w:ascii="楷体" w:eastAsia="楷体" w:hAnsi="楷体"/>
                <w:kern w:val="0"/>
                <w:sz w:val="20"/>
                <w:szCs w:val="21"/>
              </w:rPr>
            </w:pPr>
          </w:p>
        </w:tc>
        <w:tc>
          <w:tcPr>
            <w:tcW w:w="2652" w:type="dxa"/>
            <w:vAlign w:val="center"/>
          </w:tcPr>
          <w:p w14:paraId="220D5AA8"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连续式供热水系统</w:t>
            </w:r>
          </w:p>
        </w:tc>
        <w:tc>
          <w:tcPr>
            <w:tcW w:w="3889" w:type="dxa"/>
            <w:vAlign w:val="center"/>
          </w:tcPr>
          <w:p w14:paraId="755BA0F7"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24</w:t>
            </w:r>
            <w:r>
              <w:rPr>
                <w:rFonts w:ascii="楷体" w:eastAsia="楷体" w:hAnsi="楷体"/>
                <w:kern w:val="0"/>
                <w:sz w:val="20"/>
                <w:szCs w:val="21"/>
              </w:rPr>
              <w:t>小时供应热水</w:t>
            </w:r>
          </w:p>
        </w:tc>
      </w:tr>
      <w:tr w:rsidR="00581272" w14:paraId="717AD080" w14:textId="77777777">
        <w:trPr>
          <w:trHeight w:val="287"/>
          <w:jc w:val="center"/>
        </w:trPr>
        <w:tc>
          <w:tcPr>
            <w:tcW w:w="2130" w:type="dxa"/>
            <w:vMerge w:val="restart"/>
            <w:vAlign w:val="center"/>
          </w:tcPr>
          <w:p w14:paraId="11F863EC"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热水储存方式和热水供应方式</w:t>
            </w:r>
          </w:p>
        </w:tc>
        <w:tc>
          <w:tcPr>
            <w:tcW w:w="2652" w:type="dxa"/>
            <w:vAlign w:val="center"/>
          </w:tcPr>
          <w:p w14:paraId="011DFF26" w14:textId="77777777" w:rsidR="00581272" w:rsidRDefault="00D72BEC">
            <w:pPr>
              <w:autoSpaceDE w:val="0"/>
              <w:autoSpaceDN w:val="0"/>
              <w:adjustRightInd w:val="0"/>
              <w:rPr>
                <w:rFonts w:ascii="楷体" w:eastAsia="楷体" w:hAnsi="楷体" w:cs="宋体"/>
                <w:kern w:val="24"/>
                <w:sz w:val="20"/>
                <w:szCs w:val="21"/>
              </w:rPr>
            </w:pPr>
            <w:r>
              <w:rPr>
                <w:rFonts w:ascii="楷体" w:eastAsia="楷体" w:hAnsi="楷体" w:cs="宋体" w:hint="eastAsia"/>
                <w:kern w:val="24"/>
                <w:sz w:val="20"/>
                <w:szCs w:val="21"/>
              </w:rPr>
              <w:t>集中供热水系统</w:t>
            </w:r>
          </w:p>
        </w:tc>
        <w:tc>
          <w:tcPr>
            <w:tcW w:w="3889" w:type="dxa"/>
            <w:vAlign w:val="center"/>
          </w:tcPr>
          <w:p w14:paraId="76D200EF"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cs="宋体" w:hint="eastAsia"/>
                <w:kern w:val="24"/>
                <w:sz w:val="20"/>
                <w:szCs w:val="21"/>
              </w:rPr>
              <w:t>采用集中的太阳能集热器和集中的储热水箱，供给一幢或几幢建筑物所需热水的系统</w:t>
            </w:r>
            <w:r>
              <w:rPr>
                <w:rFonts w:ascii="楷体" w:eastAsia="楷体" w:hAnsi="楷体" w:cs="宋体"/>
                <w:kern w:val="24"/>
                <w:sz w:val="20"/>
                <w:szCs w:val="21"/>
              </w:rPr>
              <w:t>.</w:t>
            </w:r>
          </w:p>
        </w:tc>
      </w:tr>
      <w:tr w:rsidR="00581272" w14:paraId="37DB8BF2" w14:textId="77777777">
        <w:trPr>
          <w:trHeight w:val="265"/>
          <w:jc w:val="center"/>
        </w:trPr>
        <w:tc>
          <w:tcPr>
            <w:tcW w:w="2130" w:type="dxa"/>
            <w:vMerge/>
            <w:vAlign w:val="center"/>
          </w:tcPr>
          <w:p w14:paraId="0F9DB7AA" w14:textId="77777777" w:rsidR="00581272" w:rsidRDefault="00581272">
            <w:pPr>
              <w:autoSpaceDE w:val="0"/>
              <w:autoSpaceDN w:val="0"/>
              <w:adjustRightInd w:val="0"/>
              <w:rPr>
                <w:rFonts w:ascii="楷体" w:eastAsia="楷体" w:hAnsi="楷体"/>
                <w:kern w:val="0"/>
                <w:sz w:val="20"/>
                <w:szCs w:val="21"/>
              </w:rPr>
            </w:pPr>
          </w:p>
        </w:tc>
        <w:tc>
          <w:tcPr>
            <w:tcW w:w="2652" w:type="dxa"/>
            <w:vAlign w:val="center"/>
          </w:tcPr>
          <w:p w14:paraId="309B9D4C" w14:textId="77777777" w:rsidR="00581272" w:rsidRDefault="00D72BEC">
            <w:pPr>
              <w:autoSpaceDE w:val="0"/>
              <w:autoSpaceDN w:val="0"/>
              <w:adjustRightInd w:val="0"/>
              <w:rPr>
                <w:rFonts w:ascii="楷体" w:eastAsia="楷体" w:hAnsi="楷体" w:cs="宋体"/>
                <w:kern w:val="24"/>
                <w:sz w:val="20"/>
                <w:szCs w:val="21"/>
              </w:rPr>
            </w:pPr>
            <w:r>
              <w:rPr>
                <w:rFonts w:ascii="楷体" w:eastAsia="楷体" w:hAnsi="楷体" w:cs="宋体" w:hint="eastAsia"/>
                <w:kern w:val="24"/>
                <w:sz w:val="20"/>
                <w:szCs w:val="21"/>
              </w:rPr>
              <w:t>集中</w:t>
            </w:r>
            <w:r>
              <w:rPr>
                <w:rFonts w:ascii="楷体" w:eastAsia="楷体" w:hAnsi="楷体" w:cs="宋体"/>
                <w:kern w:val="24"/>
                <w:sz w:val="20"/>
                <w:szCs w:val="21"/>
              </w:rPr>
              <w:t>-</w:t>
            </w:r>
            <w:r>
              <w:rPr>
                <w:rFonts w:ascii="楷体" w:eastAsia="楷体" w:hAnsi="楷体" w:cs="宋体" w:hint="eastAsia"/>
                <w:kern w:val="24"/>
                <w:sz w:val="20"/>
                <w:szCs w:val="21"/>
              </w:rPr>
              <w:t>分散供热水系统</w:t>
            </w:r>
          </w:p>
        </w:tc>
        <w:tc>
          <w:tcPr>
            <w:tcW w:w="3889" w:type="dxa"/>
            <w:vAlign w:val="center"/>
          </w:tcPr>
          <w:p w14:paraId="5CEE2A59" w14:textId="77777777" w:rsidR="00581272" w:rsidRDefault="00D72BEC">
            <w:pPr>
              <w:autoSpaceDE w:val="0"/>
              <w:autoSpaceDN w:val="0"/>
              <w:adjustRightInd w:val="0"/>
              <w:rPr>
                <w:rFonts w:ascii="楷体" w:eastAsia="楷体" w:hAnsi="楷体" w:cs="宋体"/>
                <w:kern w:val="24"/>
                <w:sz w:val="20"/>
                <w:szCs w:val="21"/>
              </w:rPr>
            </w:pPr>
            <w:r>
              <w:rPr>
                <w:rFonts w:ascii="楷体" w:eastAsia="楷体" w:hAnsi="楷体" w:cs="宋体" w:hint="eastAsia"/>
                <w:kern w:val="24"/>
                <w:sz w:val="20"/>
                <w:szCs w:val="21"/>
              </w:rPr>
              <w:t>采用集中的太阳能集热器和分散的储热水箱，供给一幢建筑物所需热水的系统</w:t>
            </w:r>
          </w:p>
        </w:tc>
      </w:tr>
      <w:tr w:rsidR="00581272" w14:paraId="69107F7F" w14:textId="77777777">
        <w:trPr>
          <w:trHeight w:val="256"/>
          <w:jc w:val="center"/>
        </w:trPr>
        <w:tc>
          <w:tcPr>
            <w:tcW w:w="2130" w:type="dxa"/>
            <w:vMerge/>
            <w:vAlign w:val="center"/>
          </w:tcPr>
          <w:p w14:paraId="7C94A72A" w14:textId="77777777" w:rsidR="00581272" w:rsidRDefault="00581272">
            <w:pPr>
              <w:autoSpaceDE w:val="0"/>
              <w:autoSpaceDN w:val="0"/>
              <w:adjustRightInd w:val="0"/>
              <w:rPr>
                <w:rFonts w:ascii="楷体" w:eastAsia="楷体" w:hAnsi="楷体"/>
                <w:kern w:val="0"/>
                <w:sz w:val="20"/>
                <w:szCs w:val="21"/>
              </w:rPr>
            </w:pPr>
          </w:p>
        </w:tc>
        <w:tc>
          <w:tcPr>
            <w:tcW w:w="2652" w:type="dxa"/>
            <w:vAlign w:val="center"/>
          </w:tcPr>
          <w:p w14:paraId="6DDDF7CE" w14:textId="77777777" w:rsidR="00581272" w:rsidRDefault="00D72BEC">
            <w:pPr>
              <w:autoSpaceDE w:val="0"/>
              <w:autoSpaceDN w:val="0"/>
              <w:adjustRightInd w:val="0"/>
              <w:rPr>
                <w:rFonts w:ascii="楷体" w:eastAsia="楷体" w:hAnsi="楷体" w:cs="宋体"/>
                <w:kern w:val="24"/>
                <w:sz w:val="20"/>
                <w:szCs w:val="21"/>
              </w:rPr>
            </w:pPr>
            <w:r>
              <w:rPr>
                <w:rFonts w:ascii="楷体" w:eastAsia="楷体" w:hAnsi="楷体" w:cs="宋体" w:hint="eastAsia"/>
                <w:kern w:val="24"/>
                <w:sz w:val="20"/>
                <w:szCs w:val="21"/>
              </w:rPr>
              <w:t>分散供热水系统</w:t>
            </w:r>
          </w:p>
        </w:tc>
        <w:tc>
          <w:tcPr>
            <w:tcW w:w="3889" w:type="dxa"/>
            <w:vAlign w:val="center"/>
          </w:tcPr>
          <w:p w14:paraId="77789C48" w14:textId="77777777" w:rsidR="00581272" w:rsidRDefault="00D72BEC">
            <w:pPr>
              <w:pStyle w:val="a3"/>
              <w:rPr>
                <w:rFonts w:ascii="楷体" w:eastAsia="楷体" w:hAnsi="楷体" w:cs="宋体"/>
                <w:kern w:val="24"/>
                <w:sz w:val="20"/>
                <w:szCs w:val="21"/>
              </w:rPr>
            </w:pPr>
            <w:r>
              <w:rPr>
                <w:rFonts w:ascii="楷体" w:eastAsia="楷体" w:hAnsi="楷体" w:cs="宋体" w:hint="eastAsia"/>
                <w:kern w:val="24"/>
                <w:sz w:val="20"/>
                <w:szCs w:val="21"/>
              </w:rPr>
              <w:t>采用分散的太阳能集热器和分散的贮水箱供给各个用户所需热水的小型系统，也就是通常所说的家用太阳能热水器。</w:t>
            </w:r>
          </w:p>
        </w:tc>
      </w:tr>
    </w:tbl>
    <w:p w14:paraId="38F82964" w14:textId="77777777" w:rsidR="00581272" w:rsidRDefault="00D72BEC">
      <w:pPr>
        <w:jc w:val="left"/>
        <w:rPr>
          <w:rFonts w:ascii="楷体" w:eastAsia="楷体" w:hAnsi="楷体"/>
          <w:b/>
          <w:bCs/>
          <w:szCs w:val="21"/>
        </w:rPr>
      </w:pPr>
      <w:r>
        <w:rPr>
          <w:rFonts w:ascii="楷体" w:eastAsia="楷体" w:hAnsi="楷体"/>
          <w:b/>
          <w:bCs/>
          <w:szCs w:val="21"/>
        </w:rPr>
        <w:t xml:space="preserve">   1.3 </w:t>
      </w:r>
      <w:r>
        <w:rPr>
          <w:rFonts w:ascii="楷体" w:eastAsia="楷体" w:hAnsi="楷体" w:hint="eastAsia"/>
          <w:b/>
          <w:bCs/>
          <w:szCs w:val="21"/>
        </w:rPr>
        <w:t>设计要求</w:t>
      </w:r>
    </w:p>
    <w:p w14:paraId="2358BDA4" w14:textId="77777777" w:rsidR="00581272" w:rsidRPr="00581272" w:rsidRDefault="00D72BEC">
      <w:pPr>
        <w:jc w:val="left"/>
        <w:rPr>
          <w:rFonts w:ascii="楷体" w:eastAsia="楷体" w:hAnsi="楷体"/>
          <w:szCs w:val="21"/>
          <w:rPrChange w:id="34" w:author="ZQ" w:date="2023-06-05T10:00:00Z">
            <w:rPr>
              <w:rFonts w:ascii="楷体" w:eastAsia="楷体" w:hAnsi="楷体"/>
              <w:color w:val="FF0000"/>
              <w:szCs w:val="21"/>
            </w:rPr>
          </w:rPrChange>
        </w:rPr>
      </w:pPr>
      <w:r>
        <w:rPr>
          <w:rFonts w:ascii="楷体" w:eastAsia="楷体" w:hAnsi="楷体"/>
          <w:b/>
          <w:bCs/>
          <w:szCs w:val="21"/>
        </w:rPr>
        <w:t xml:space="preserve">   </w:t>
      </w:r>
      <w:r>
        <w:rPr>
          <w:rFonts w:ascii="楷体" w:eastAsia="楷体" w:hAnsi="楷体" w:hint="eastAsia"/>
          <w:szCs w:val="21"/>
          <w:rPrChange w:id="35" w:author="ZQ" w:date="2023-06-05T10:00:00Z">
            <w:rPr>
              <w:rFonts w:ascii="楷体" w:eastAsia="楷体" w:hAnsi="楷体" w:hint="eastAsia"/>
              <w:color w:val="FF0000"/>
              <w:szCs w:val="21"/>
            </w:rPr>
          </w:rPrChange>
        </w:rPr>
        <w:t>规定</w:t>
      </w:r>
      <w:proofErr w:type="gramStart"/>
      <w:r>
        <w:rPr>
          <w:rFonts w:ascii="楷体" w:eastAsia="楷体" w:hAnsi="楷体" w:hint="eastAsia"/>
          <w:szCs w:val="21"/>
          <w:rPrChange w:id="36" w:author="ZQ" w:date="2023-06-05T10:00:00Z">
            <w:rPr>
              <w:rFonts w:ascii="楷体" w:eastAsia="楷体" w:hAnsi="楷体" w:hint="eastAsia"/>
              <w:color w:val="FF0000"/>
              <w:szCs w:val="21"/>
            </w:rPr>
          </w:rPrChange>
        </w:rPr>
        <w:t>集热器设计</w:t>
      </w:r>
      <w:proofErr w:type="gramEnd"/>
      <w:r>
        <w:rPr>
          <w:rFonts w:ascii="楷体" w:eastAsia="楷体" w:hAnsi="楷体" w:hint="eastAsia"/>
          <w:szCs w:val="21"/>
          <w:rPrChange w:id="37" w:author="ZQ" w:date="2023-06-05T10:00:00Z">
            <w:rPr>
              <w:rFonts w:ascii="楷体" w:eastAsia="楷体" w:hAnsi="楷体" w:hint="eastAsia"/>
              <w:color w:val="FF0000"/>
              <w:szCs w:val="21"/>
            </w:rPr>
          </w:rPrChange>
        </w:rPr>
        <w:t>使用寿命不应少于</w:t>
      </w:r>
      <w:r>
        <w:rPr>
          <w:rFonts w:ascii="楷体" w:eastAsia="楷体" w:hAnsi="楷体"/>
          <w:szCs w:val="21"/>
          <w:rPrChange w:id="38" w:author="ZQ" w:date="2023-06-05T10:00:00Z">
            <w:rPr>
              <w:rFonts w:ascii="楷体" w:eastAsia="楷体" w:hAnsi="楷体"/>
              <w:color w:val="FF0000"/>
              <w:szCs w:val="21"/>
            </w:rPr>
          </w:rPrChange>
        </w:rPr>
        <w:t>15</w:t>
      </w:r>
      <w:r>
        <w:rPr>
          <w:rFonts w:ascii="楷体" w:eastAsia="楷体" w:hAnsi="楷体"/>
          <w:szCs w:val="21"/>
          <w:rPrChange w:id="39" w:author="ZQ" w:date="2023-06-05T10:00:00Z">
            <w:rPr>
              <w:rFonts w:ascii="楷体" w:eastAsia="楷体" w:hAnsi="楷体"/>
              <w:color w:val="FF0000"/>
              <w:szCs w:val="21"/>
            </w:rPr>
          </w:rPrChange>
        </w:rPr>
        <w:t>年，贮热水箱、支架等主要部件的设计使用寿命不应少于</w:t>
      </w:r>
      <w:r>
        <w:rPr>
          <w:rFonts w:ascii="楷体" w:eastAsia="楷体" w:hAnsi="楷体"/>
          <w:szCs w:val="21"/>
          <w:rPrChange w:id="40" w:author="ZQ" w:date="2023-06-05T10:00:00Z">
            <w:rPr>
              <w:rFonts w:ascii="楷体" w:eastAsia="楷体" w:hAnsi="楷体"/>
              <w:color w:val="FF0000"/>
              <w:szCs w:val="21"/>
            </w:rPr>
          </w:rPrChange>
        </w:rPr>
        <w:t>10</w:t>
      </w:r>
      <w:r>
        <w:rPr>
          <w:rFonts w:ascii="楷体" w:eastAsia="楷体" w:hAnsi="楷体"/>
          <w:szCs w:val="21"/>
          <w:rPrChange w:id="41" w:author="ZQ" w:date="2023-06-05T10:00:00Z">
            <w:rPr>
              <w:rFonts w:ascii="楷体" w:eastAsia="楷体" w:hAnsi="楷体"/>
              <w:color w:val="FF0000"/>
              <w:szCs w:val="21"/>
            </w:rPr>
          </w:rPrChange>
        </w:rPr>
        <w:t>年。太阳能热水系统应配置辅助热源及辅助加热装置。辅助热源不应采用电热设备直接加热，采用空气源热泵作为辅助热源时，机组在冬季设计工况下的性能系数</w:t>
      </w:r>
      <w:r>
        <w:rPr>
          <w:rFonts w:ascii="楷体" w:eastAsia="楷体" w:hAnsi="楷体"/>
          <w:szCs w:val="21"/>
          <w:rPrChange w:id="42" w:author="ZQ" w:date="2023-06-05T10:00:00Z">
            <w:rPr>
              <w:rFonts w:ascii="楷体" w:eastAsia="楷体" w:hAnsi="楷体"/>
              <w:color w:val="FF0000"/>
              <w:szCs w:val="21"/>
            </w:rPr>
          </w:rPrChange>
        </w:rPr>
        <w:t>COP</w:t>
      </w:r>
      <w:r>
        <w:rPr>
          <w:rFonts w:ascii="楷体" w:eastAsia="楷体" w:hAnsi="楷体"/>
          <w:szCs w:val="21"/>
          <w:rPrChange w:id="43" w:author="ZQ" w:date="2023-06-05T10:00:00Z">
            <w:rPr>
              <w:rFonts w:ascii="楷体" w:eastAsia="楷体" w:hAnsi="楷体"/>
              <w:color w:val="FF0000"/>
              <w:szCs w:val="21"/>
            </w:rPr>
          </w:rPrChange>
        </w:rPr>
        <w:t>不应低于</w:t>
      </w:r>
      <w:r>
        <w:rPr>
          <w:rFonts w:ascii="楷体" w:eastAsia="楷体" w:hAnsi="楷体"/>
          <w:szCs w:val="21"/>
          <w:rPrChange w:id="44" w:author="ZQ" w:date="2023-06-05T10:00:00Z">
            <w:rPr>
              <w:rFonts w:ascii="楷体" w:eastAsia="楷体" w:hAnsi="楷体"/>
              <w:color w:val="FF0000"/>
              <w:szCs w:val="21"/>
            </w:rPr>
          </w:rPrChange>
        </w:rPr>
        <w:t>2.20</w:t>
      </w:r>
      <w:r>
        <w:rPr>
          <w:rFonts w:ascii="楷体" w:eastAsia="楷体" w:hAnsi="楷体"/>
          <w:szCs w:val="21"/>
          <w:rPrChange w:id="45" w:author="ZQ" w:date="2023-06-05T10:00:00Z">
            <w:rPr>
              <w:rFonts w:ascii="楷体" w:eastAsia="楷体" w:hAnsi="楷体"/>
              <w:color w:val="FF0000"/>
              <w:szCs w:val="21"/>
            </w:rPr>
          </w:rPrChange>
        </w:rPr>
        <w:t>。</w:t>
      </w:r>
    </w:p>
    <w:p w14:paraId="1E700E07" w14:textId="77777777" w:rsidR="00581272" w:rsidRDefault="00D72BEC">
      <w:pPr>
        <w:jc w:val="left"/>
        <w:rPr>
          <w:rFonts w:ascii="楷体" w:eastAsia="楷体" w:hAnsi="楷体"/>
          <w:szCs w:val="21"/>
        </w:rPr>
      </w:pPr>
      <w:r>
        <w:rPr>
          <w:rFonts w:ascii="楷体" w:eastAsia="楷体" w:hAnsi="楷体"/>
          <w:b/>
          <w:bCs/>
          <w:szCs w:val="21"/>
        </w:rPr>
        <w:t xml:space="preserve">  </w:t>
      </w:r>
      <w:r>
        <w:rPr>
          <w:rFonts w:ascii="楷体" w:eastAsia="楷体" w:hAnsi="楷体" w:hint="eastAsia"/>
          <w:szCs w:val="21"/>
        </w:rPr>
        <w:t>太阳能集热器：平板型</w:t>
      </w:r>
      <w:proofErr w:type="gramStart"/>
      <w:r>
        <w:rPr>
          <w:rFonts w:ascii="楷体" w:eastAsia="楷体" w:hAnsi="楷体" w:hint="eastAsia"/>
          <w:szCs w:val="21"/>
        </w:rPr>
        <w:t>集热器和</w:t>
      </w:r>
      <w:proofErr w:type="gramEnd"/>
      <w:r>
        <w:rPr>
          <w:rFonts w:ascii="楷体" w:eastAsia="楷体" w:hAnsi="楷体" w:hint="eastAsia"/>
          <w:szCs w:val="21"/>
        </w:rPr>
        <w:t>真空管集热器</w:t>
      </w:r>
    </w:p>
    <w:p w14:paraId="4BD6E707" w14:textId="77777777" w:rsidR="00581272" w:rsidRDefault="00D72BEC">
      <w:pPr>
        <w:ind w:leftChars="50" w:left="105"/>
        <w:jc w:val="left"/>
        <w:rPr>
          <w:rFonts w:ascii="楷体" w:eastAsia="楷体" w:hAnsi="楷体"/>
          <w:szCs w:val="21"/>
        </w:rPr>
      </w:pPr>
      <w:r>
        <w:rPr>
          <w:rFonts w:ascii="楷体" w:eastAsia="楷体" w:hAnsi="楷体" w:hint="eastAsia"/>
          <w:szCs w:val="21"/>
        </w:rPr>
        <w:t>平板型太阳能集热器系统采用防冻工质作为导热介质，防冻能力强，可承压运行，适用范围广，广泛运用在全国各地区；真空管</w:t>
      </w:r>
      <w:proofErr w:type="gramStart"/>
      <w:r>
        <w:rPr>
          <w:rFonts w:ascii="楷体" w:eastAsia="楷体" w:hAnsi="楷体" w:hint="eastAsia"/>
          <w:szCs w:val="21"/>
        </w:rPr>
        <w:t>集热器有</w:t>
      </w:r>
      <w:proofErr w:type="gramEnd"/>
      <w:r>
        <w:rPr>
          <w:rFonts w:ascii="楷体" w:eastAsia="楷体" w:hAnsi="楷体" w:hint="eastAsia"/>
          <w:szCs w:val="21"/>
        </w:rPr>
        <w:t>一定抗冻能力，适合在冬天气温为</w:t>
      </w:r>
      <w:r>
        <w:rPr>
          <w:rFonts w:ascii="楷体" w:eastAsia="楷体" w:hAnsi="楷体"/>
          <w:szCs w:val="21"/>
        </w:rPr>
        <w:t>0℃</w:t>
      </w:r>
      <w:r>
        <w:rPr>
          <w:rFonts w:ascii="楷体" w:eastAsia="楷体" w:hAnsi="楷体"/>
          <w:szCs w:val="21"/>
        </w:rPr>
        <w:t>至</w:t>
      </w:r>
      <w:r>
        <w:rPr>
          <w:rFonts w:ascii="楷体" w:eastAsia="楷体" w:hAnsi="楷体"/>
          <w:szCs w:val="21"/>
        </w:rPr>
        <w:t>-20℃</w:t>
      </w:r>
      <w:r>
        <w:rPr>
          <w:rFonts w:ascii="楷体" w:eastAsia="楷体" w:hAnsi="楷体"/>
          <w:szCs w:val="21"/>
        </w:rPr>
        <w:t>的地区使用，基本适用于全国，但北方或冬季温度低于</w:t>
      </w:r>
      <w:r>
        <w:rPr>
          <w:rFonts w:ascii="楷体" w:eastAsia="楷体" w:hAnsi="楷体"/>
          <w:szCs w:val="21"/>
        </w:rPr>
        <w:t>5</w:t>
      </w:r>
      <w:r>
        <w:rPr>
          <w:rFonts w:ascii="楷体" w:eastAsia="楷体" w:hAnsi="楷体" w:cs="宋体" w:hint="eastAsia"/>
          <w:szCs w:val="21"/>
        </w:rPr>
        <w:t>℃</w:t>
      </w:r>
      <w:r>
        <w:rPr>
          <w:rFonts w:ascii="楷体" w:eastAsia="楷体" w:hAnsi="楷体" w:hint="eastAsia"/>
          <w:szCs w:val="21"/>
        </w:rPr>
        <w:t>的地区，应做好管道及水箱</w:t>
      </w:r>
      <w:r>
        <w:rPr>
          <w:rFonts w:ascii="楷体" w:eastAsia="楷体" w:hAnsi="楷体" w:hint="eastAsia"/>
          <w:szCs w:val="21"/>
        </w:rPr>
        <w:t>防冻措施，一般应设置伴热带或房东电加热器并采用防冻循环设计。</w:t>
      </w:r>
    </w:p>
    <w:p w14:paraId="0E69D222" w14:textId="77777777" w:rsidR="00581272" w:rsidRDefault="00581272">
      <w:pPr>
        <w:jc w:val="left"/>
        <w:rPr>
          <w:rFonts w:ascii="楷体" w:eastAsia="楷体" w:hAnsi="楷体"/>
          <w:b/>
          <w:bCs/>
          <w:szCs w:val="21"/>
        </w:rPr>
      </w:pPr>
    </w:p>
    <w:p w14:paraId="0CAF2CFC" w14:textId="77777777" w:rsidR="00581272" w:rsidRDefault="00D72BEC">
      <w:pPr>
        <w:pStyle w:val="1"/>
        <w:adjustRightInd w:val="0"/>
        <w:snapToGrid w:val="0"/>
        <w:spacing w:before="0" w:after="0" w:line="240" w:lineRule="auto"/>
        <w:rPr>
          <w:rFonts w:ascii="楷体" w:eastAsia="楷体" w:hAnsi="楷体"/>
          <w:sz w:val="24"/>
          <w:szCs w:val="24"/>
        </w:rPr>
      </w:pPr>
      <w:bookmarkStart w:id="46" w:name="_Toc461187211"/>
      <w:r>
        <w:rPr>
          <w:rFonts w:ascii="楷体" w:eastAsia="楷体" w:hAnsi="楷体"/>
          <w:sz w:val="24"/>
          <w:szCs w:val="24"/>
        </w:rPr>
        <w:t>2</w:t>
      </w:r>
      <w:r>
        <w:rPr>
          <w:rFonts w:ascii="楷体" w:eastAsia="楷体" w:hAnsi="楷体"/>
          <w:sz w:val="24"/>
          <w:szCs w:val="24"/>
        </w:rPr>
        <w:t>、太阳能集热器技术要求</w:t>
      </w:r>
      <w:bookmarkEnd w:id="46"/>
    </w:p>
    <w:p w14:paraId="375D6FBA" w14:textId="77777777" w:rsidR="00581272" w:rsidRPr="00581272" w:rsidRDefault="00D72BEC">
      <w:pPr>
        <w:ind w:firstLineChars="200" w:firstLine="420"/>
        <w:jc w:val="left"/>
        <w:rPr>
          <w:rFonts w:ascii="楷体" w:eastAsia="楷体" w:hAnsi="楷体"/>
          <w:szCs w:val="21"/>
          <w:rPrChange w:id="47" w:author="ZQ" w:date="2023-06-05T10:00:00Z">
            <w:rPr>
              <w:rFonts w:ascii="楷体" w:eastAsia="楷体" w:hAnsi="楷体"/>
              <w:color w:val="FF0000"/>
              <w:szCs w:val="21"/>
            </w:rPr>
          </w:rPrChange>
        </w:rPr>
      </w:pPr>
      <w:r>
        <w:rPr>
          <w:rFonts w:ascii="楷体" w:eastAsia="楷体" w:hAnsi="楷体" w:hint="eastAsia"/>
          <w:szCs w:val="21"/>
          <w:rPrChange w:id="48" w:author="ZQ" w:date="2023-06-05T10:00:00Z">
            <w:rPr>
              <w:rFonts w:ascii="楷体" w:eastAsia="楷体" w:hAnsi="楷体" w:hint="eastAsia"/>
              <w:color w:val="FF0000"/>
              <w:szCs w:val="21"/>
            </w:rPr>
          </w:rPrChange>
        </w:rPr>
        <w:t>太阳能热水系统宜采用分散供热水系统，热水用水定额和水质标准应符合《建筑给水排水设计规范》</w:t>
      </w:r>
      <w:r>
        <w:rPr>
          <w:rFonts w:ascii="楷体" w:eastAsia="楷体" w:hAnsi="楷体"/>
          <w:szCs w:val="21"/>
          <w:rPrChange w:id="49" w:author="ZQ" w:date="2023-06-05T10:00:00Z">
            <w:rPr>
              <w:rFonts w:ascii="楷体" w:eastAsia="楷体" w:hAnsi="楷体"/>
              <w:color w:val="FF0000"/>
              <w:szCs w:val="21"/>
            </w:rPr>
          </w:rPrChange>
        </w:rPr>
        <w:t>GB 50015</w:t>
      </w:r>
      <w:r>
        <w:rPr>
          <w:rFonts w:ascii="楷体" w:eastAsia="楷体" w:hAnsi="楷体"/>
          <w:szCs w:val="21"/>
          <w:rPrChange w:id="50" w:author="ZQ" w:date="2023-06-05T10:00:00Z">
            <w:rPr>
              <w:rFonts w:ascii="楷体" w:eastAsia="楷体" w:hAnsi="楷体"/>
              <w:color w:val="FF0000"/>
              <w:szCs w:val="21"/>
            </w:rPr>
          </w:rPrChange>
        </w:rPr>
        <w:t>等相关标准的规定。当仅采用太阳能热水系数作为可再生能源利用技术时，太阳能热水系统的供热量不低于生活热水量的</w:t>
      </w:r>
      <w:r>
        <w:rPr>
          <w:rFonts w:ascii="楷体" w:eastAsia="楷体" w:hAnsi="楷体"/>
          <w:szCs w:val="21"/>
          <w:rPrChange w:id="51" w:author="ZQ" w:date="2023-06-05T10:00:00Z">
            <w:rPr>
              <w:rFonts w:ascii="楷体" w:eastAsia="楷体" w:hAnsi="楷体"/>
              <w:color w:val="FF0000"/>
              <w:szCs w:val="21"/>
            </w:rPr>
          </w:rPrChange>
        </w:rPr>
        <w:t>50%</w:t>
      </w:r>
      <w:r>
        <w:rPr>
          <w:rFonts w:ascii="楷体" w:eastAsia="楷体" w:hAnsi="楷体"/>
          <w:szCs w:val="21"/>
          <w:rPrChange w:id="52" w:author="ZQ" w:date="2023-06-05T10:00:00Z">
            <w:rPr>
              <w:rFonts w:ascii="楷体" w:eastAsia="楷体" w:hAnsi="楷体"/>
              <w:color w:val="FF0000"/>
              <w:szCs w:val="21"/>
            </w:rPr>
          </w:rPrChange>
        </w:rPr>
        <w:t>。</w:t>
      </w:r>
    </w:p>
    <w:p w14:paraId="1694048B" w14:textId="77777777" w:rsidR="00581272" w:rsidRDefault="00D72BEC">
      <w:pPr>
        <w:jc w:val="left"/>
        <w:rPr>
          <w:rFonts w:ascii="楷体" w:eastAsia="楷体" w:hAnsi="楷体"/>
          <w:szCs w:val="21"/>
        </w:rPr>
      </w:pPr>
      <w:r>
        <w:rPr>
          <w:rFonts w:ascii="楷体" w:eastAsia="楷体" w:hAnsi="楷体"/>
          <w:szCs w:val="21"/>
        </w:rPr>
        <w:t>2.1</w:t>
      </w:r>
      <w:r>
        <w:rPr>
          <w:rFonts w:ascii="楷体" w:eastAsia="楷体" w:hAnsi="楷体"/>
          <w:szCs w:val="21"/>
        </w:rPr>
        <w:t>、平板型集热器</w:t>
      </w:r>
    </w:p>
    <w:p w14:paraId="477F1765" w14:textId="77777777" w:rsidR="00581272" w:rsidRDefault="00D72BEC">
      <w:pPr>
        <w:widowControl/>
        <w:ind w:firstLineChars="200" w:firstLine="420"/>
        <w:jc w:val="center"/>
        <w:rPr>
          <w:rFonts w:ascii="楷体" w:eastAsia="楷体" w:hAnsi="楷体"/>
        </w:rPr>
      </w:pPr>
      <w:r>
        <w:rPr>
          <w:rFonts w:ascii="楷体" w:eastAsia="楷体" w:hAnsi="楷体" w:hint="eastAsia"/>
        </w:rPr>
        <w:t>表</w:t>
      </w:r>
      <w:r>
        <w:rPr>
          <w:rFonts w:ascii="楷体" w:eastAsia="楷体" w:hAnsi="楷体"/>
        </w:rPr>
        <w:t xml:space="preserve">2 </w:t>
      </w:r>
      <w:r>
        <w:rPr>
          <w:rFonts w:ascii="楷体" w:eastAsia="楷体" w:hAnsi="楷体" w:hint="eastAsia"/>
        </w:rPr>
        <w:t>平板型太阳能集热器技术要求</w:t>
      </w:r>
    </w:p>
    <w:tbl>
      <w:tblPr>
        <w:tblW w:w="8522"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263"/>
        <w:gridCol w:w="2002"/>
        <w:gridCol w:w="992"/>
        <w:gridCol w:w="992"/>
        <w:gridCol w:w="2602"/>
      </w:tblGrid>
      <w:tr w:rsidR="00581272" w14:paraId="63F7FCE7" w14:textId="77777777">
        <w:trPr>
          <w:trHeight w:val="397"/>
          <w:jc w:val="center"/>
        </w:trPr>
        <w:tc>
          <w:tcPr>
            <w:tcW w:w="671" w:type="dxa"/>
            <w:tcBorders>
              <w:left w:val="single" w:sz="4" w:space="0" w:color="auto"/>
            </w:tcBorders>
            <w:shd w:val="clear" w:color="auto" w:fill="auto"/>
            <w:vAlign w:val="center"/>
          </w:tcPr>
          <w:p w14:paraId="71B161CB" w14:textId="77777777" w:rsidR="00581272" w:rsidRDefault="00D72BEC">
            <w:pPr>
              <w:widowControl/>
              <w:rPr>
                <w:rFonts w:ascii="楷体" w:eastAsia="楷体" w:hAnsi="楷体"/>
                <w:szCs w:val="21"/>
              </w:rPr>
            </w:pPr>
            <w:r>
              <w:rPr>
                <w:rFonts w:ascii="楷体" w:eastAsia="楷体" w:hAnsi="楷体" w:hint="eastAsia"/>
                <w:szCs w:val="21"/>
              </w:rPr>
              <w:t>序号</w:t>
            </w:r>
          </w:p>
        </w:tc>
        <w:tc>
          <w:tcPr>
            <w:tcW w:w="1263" w:type="dxa"/>
            <w:shd w:val="clear" w:color="auto" w:fill="auto"/>
            <w:vAlign w:val="center"/>
          </w:tcPr>
          <w:p w14:paraId="3D019C5C" w14:textId="77777777" w:rsidR="00581272" w:rsidRDefault="00D72BEC">
            <w:pPr>
              <w:widowControl/>
              <w:rPr>
                <w:rFonts w:ascii="楷体" w:eastAsia="楷体" w:hAnsi="楷体"/>
                <w:szCs w:val="21"/>
              </w:rPr>
            </w:pPr>
            <w:r>
              <w:rPr>
                <w:rFonts w:ascii="楷体" w:eastAsia="楷体" w:hAnsi="楷体" w:hint="eastAsia"/>
                <w:szCs w:val="21"/>
              </w:rPr>
              <w:t>项目</w:t>
            </w:r>
          </w:p>
        </w:tc>
        <w:tc>
          <w:tcPr>
            <w:tcW w:w="6588" w:type="dxa"/>
            <w:gridSpan w:val="4"/>
            <w:tcBorders>
              <w:right w:val="single" w:sz="4" w:space="0" w:color="auto"/>
            </w:tcBorders>
            <w:shd w:val="clear" w:color="auto" w:fill="auto"/>
            <w:vAlign w:val="center"/>
          </w:tcPr>
          <w:p w14:paraId="01D859C1" w14:textId="77777777" w:rsidR="00581272" w:rsidRDefault="00D72BEC">
            <w:pPr>
              <w:widowControl/>
              <w:rPr>
                <w:rFonts w:ascii="楷体" w:eastAsia="楷体" w:hAnsi="楷体"/>
                <w:szCs w:val="21"/>
              </w:rPr>
            </w:pPr>
            <w:r>
              <w:rPr>
                <w:rFonts w:ascii="楷体" w:eastAsia="楷体" w:hAnsi="楷体" w:hint="eastAsia"/>
                <w:szCs w:val="21"/>
              </w:rPr>
              <w:t>技术要求</w:t>
            </w:r>
          </w:p>
        </w:tc>
      </w:tr>
      <w:tr w:rsidR="00581272" w14:paraId="25BA1D5F" w14:textId="77777777">
        <w:trPr>
          <w:jc w:val="center"/>
        </w:trPr>
        <w:tc>
          <w:tcPr>
            <w:tcW w:w="671" w:type="dxa"/>
            <w:tcBorders>
              <w:left w:val="single" w:sz="4" w:space="0" w:color="auto"/>
            </w:tcBorders>
            <w:shd w:val="clear" w:color="auto" w:fill="auto"/>
            <w:vAlign w:val="center"/>
          </w:tcPr>
          <w:p w14:paraId="3BAE282D" w14:textId="77777777" w:rsidR="00581272" w:rsidRDefault="00D72BEC">
            <w:pPr>
              <w:widowControl/>
              <w:rPr>
                <w:rFonts w:ascii="楷体" w:eastAsia="楷体" w:hAnsi="楷体"/>
                <w:szCs w:val="21"/>
              </w:rPr>
            </w:pPr>
            <w:r>
              <w:rPr>
                <w:rFonts w:ascii="楷体" w:eastAsia="楷体" w:hAnsi="楷体"/>
                <w:szCs w:val="21"/>
              </w:rPr>
              <w:t>1</w:t>
            </w:r>
          </w:p>
        </w:tc>
        <w:tc>
          <w:tcPr>
            <w:tcW w:w="1263" w:type="dxa"/>
            <w:shd w:val="clear" w:color="auto" w:fill="auto"/>
            <w:vAlign w:val="center"/>
          </w:tcPr>
          <w:p w14:paraId="2348134D" w14:textId="77777777" w:rsidR="00581272" w:rsidRDefault="00D72BEC">
            <w:pPr>
              <w:widowControl/>
              <w:rPr>
                <w:rFonts w:ascii="楷体" w:eastAsia="楷体" w:hAnsi="楷体"/>
                <w:szCs w:val="21"/>
              </w:rPr>
            </w:pPr>
            <w:r>
              <w:rPr>
                <w:rFonts w:ascii="楷体" w:eastAsia="楷体" w:hAnsi="楷体" w:hint="eastAsia"/>
                <w:szCs w:val="21"/>
              </w:rPr>
              <w:t>外观</w:t>
            </w:r>
          </w:p>
        </w:tc>
        <w:tc>
          <w:tcPr>
            <w:tcW w:w="6588" w:type="dxa"/>
            <w:gridSpan w:val="4"/>
            <w:tcBorders>
              <w:right w:val="single" w:sz="4" w:space="0" w:color="auto"/>
            </w:tcBorders>
            <w:shd w:val="clear" w:color="auto" w:fill="auto"/>
            <w:vAlign w:val="center"/>
          </w:tcPr>
          <w:p w14:paraId="1F19395B" w14:textId="77777777" w:rsidR="00581272" w:rsidRDefault="00D72BEC">
            <w:pPr>
              <w:widowControl/>
              <w:rPr>
                <w:rFonts w:ascii="楷体" w:eastAsia="楷体" w:hAnsi="楷体"/>
                <w:szCs w:val="21"/>
              </w:rPr>
            </w:pPr>
            <w:proofErr w:type="gramStart"/>
            <w:r>
              <w:rPr>
                <w:rFonts w:ascii="楷体" w:eastAsia="楷体" w:hAnsi="楷体" w:hint="eastAsia"/>
                <w:szCs w:val="21"/>
              </w:rPr>
              <w:t>集热器零部件</w:t>
            </w:r>
            <w:proofErr w:type="gramEnd"/>
            <w:r>
              <w:rPr>
                <w:rFonts w:ascii="楷体" w:eastAsia="楷体" w:hAnsi="楷体" w:hint="eastAsia"/>
                <w:szCs w:val="21"/>
              </w:rPr>
              <w:t>易于更换、维护和检查，易固定。吸热体在壳体内应安装平整，间隙均匀。透明盖板若有拼接，必须密封，透明盖板与壳体应密封接触，考虑热胀情况，透明盖板无扭曲、划痕。壳体应耐腐蚀，外表</w:t>
            </w:r>
            <w:r>
              <w:rPr>
                <w:rFonts w:ascii="楷体" w:eastAsia="楷体" w:hAnsi="楷体" w:hint="eastAsia"/>
                <w:szCs w:val="21"/>
              </w:rPr>
              <w:lastRenderedPageBreak/>
              <w:t>面涂层应无剥落。隔热体应填塞严实，不应有明显萎缩或膨胀隆起现象。</w:t>
            </w:r>
          </w:p>
        </w:tc>
      </w:tr>
      <w:tr w:rsidR="00581272" w14:paraId="7F06F23C" w14:textId="77777777">
        <w:trPr>
          <w:trHeight w:val="90"/>
          <w:jc w:val="center"/>
        </w:trPr>
        <w:tc>
          <w:tcPr>
            <w:tcW w:w="671" w:type="dxa"/>
            <w:tcBorders>
              <w:left w:val="single" w:sz="4" w:space="0" w:color="auto"/>
            </w:tcBorders>
            <w:shd w:val="clear" w:color="auto" w:fill="auto"/>
            <w:vAlign w:val="center"/>
          </w:tcPr>
          <w:p w14:paraId="700579A9" w14:textId="77777777" w:rsidR="00581272" w:rsidRDefault="00D72BEC">
            <w:pPr>
              <w:widowControl/>
              <w:rPr>
                <w:rFonts w:ascii="楷体" w:eastAsia="楷体" w:hAnsi="楷体"/>
                <w:szCs w:val="21"/>
              </w:rPr>
            </w:pPr>
            <w:r>
              <w:rPr>
                <w:rFonts w:ascii="楷体" w:eastAsia="楷体" w:hAnsi="楷体"/>
                <w:szCs w:val="21"/>
              </w:rPr>
              <w:lastRenderedPageBreak/>
              <w:t>2</w:t>
            </w:r>
          </w:p>
        </w:tc>
        <w:tc>
          <w:tcPr>
            <w:tcW w:w="1263" w:type="dxa"/>
            <w:shd w:val="clear" w:color="auto" w:fill="auto"/>
            <w:vAlign w:val="center"/>
          </w:tcPr>
          <w:p w14:paraId="1D19326C" w14:textId="77777777" w:rsidR="00581272" w:rsidRDefault="00D72BEC">
            <w:pPr>
              <w:widowControl/>
              <w:rPr>
                <w:rFonts w:ascii="楷体" w:eastAsia="楷体" w:hAnsi="楷体"/>
                <w:szCs w:val="21"/>
              </w:rPr>
            </w:pPr>
            <w:r>
              <w:rPr>
                <w:rFonts w:ascii="楷体" w:eastAsia="楷体" w:hAnsi="楷体" w:hint="eastAsia"/>
                <w:szCs w:val="21"/>
              </w:rPr>
              <w:t>耐压</w:t>
            </w:r>
          </w:p>
        </w:tc>
        <w:tc>
          <w:tcPr>
            <w:tcW w:w="6588" w:type="dxa"/>
            <w:gridSpan w:val="4"/>
            <w:tcBorders>
              <w:right w:val="single" w:sz="4" w:space="0" w:color="auto"/>
            </w:tcBorders>
            <w:shd w:val="clear" w:color="auto" w:fill="auto"/>
            <w:vAlign w:val="center"/>
          </w:tcPr>
          <w:p w14:paraId="6AB00D9B" w14:textId="77777777" w:rsidR="00581272" w:rsidRDefault="00D72BEC">
            <w:pPr>
              <w:widowControl/>
              <w:rPr>
                <w:rFonts w:ascii="楷体" w:eastAsia="楷体" w:hAnsi="楷体"/>
                <w:szCs w:val="21"/>
              </w:rPr>
            </w:pPr>
            <w:r>
              <w:rPr>
                <w:rFonts w:ascii="楷体" w:eastAsia="楷体" w:hAnsi="楷体" w:hint="eastAsia"/>
                <w:szCs w:val="21"/>
              </w:rPr>
              <w:t>传热工质应无泄漏，</w:t>
            </w:r>
            <w:r>
              <w:rPr>
                <w:rFonts w:ascii="楷体" w:eastAsia="楷体" w:hAnsi="楷体" w:hint="eastAsia"/>
                <w:strike/>
                <w:szCs w:val="21"/>
              </w:rPr>
              <w:t>非承压</w:t>
            </w:r>
            <w:proofErr w:type="gramStart"/>
            <w:r>
              <w:rPr>
                <w:rFonts w:ascii="楷体" w:eastAsia="楷体" w:hAnsi="楷体" w:hint="eastAsia"/>
                <w:strike/>
                <w:szCs w:val="21"/>
              </w:rPr>
              <w:t>式集热器</w:t>
            </w:r>
            <w:proofErr w:type="gramEnd"/>
            <w:r>
              <w:rPr>
                <w:rFonts w:ascii="楷体" w:eastAsia="楷体" w:hAnsi="楷体" w:hint="eastAsia"/>
                <w:strike/>
                <w:szCs w:val="21"/>
              </w:rPr>
              <w:t>应承受</w:t>
            </w:r>
            <w:r>
              <w:rPr>
                <w:rFonts w:ascii="楷体" w:eastAsia="楷体" w:hAnsi="楷体"/>
                <w:strike/>
                <w:szCs w:val="21"/>
              </w:rPr>
              <w:t>0.06MPa</w:t>
            </w:r>
            <w:r>
              <w:rPr>
                <w:rFonts w:ascii="楷体" w:eastAsia="楷体" w:hAnsi="楷体"/>
                <w:strike/>
                <w:szCs w:val="21"/>
              </w:rPr>
              <w:t>的工作压力，</w:t>
            </w:r>
            <w:r>
              <w:rPr>
                <w:rFonts w:ascii="楷体" w:eastAsia="楷体" w:hAnsi="楷体" w:hint="eastAsia"/>
                <w:szCs w:val="21"/>
              </w:rPr>
              <w:t>承压</w:t>
            </w:r>
            <w:proofErr w:type="gramStart"/>
            <w:r>
              <w:rPr>
                <w:rFonts w:ascii="楷体" w:eastAsia="楷体" w:hAnsi="楷体" w:hint="eastAsia"/>
                <w:szCs w:val="21"/>
              </w:rPr>
              <w:t>式集热器</w:t>
            </w:r>
            <w:proofErr w:type="gramEnd"/>
            <w:r>
              <w:rPr>
                <w:rFonts w:ascii="楷体" w:eastAsia="楷体" w:hAnsi="楷体" w:hint="eastAsia"/>
                <w:szCs w:val="21"/>
              </w:rPr>
              <w:t>应承受</w:t>
            </w:r>
            <w:r>
              <w:rPr>
                <w:rFonts w:ascii="楷体" w:eastAsia="楷体" w:hAnsi="楷体"/>
                <w:szCs w:val="21"/>
              </w:rPr>
              <w:t>0.6MPa</w:t>
            </w:r>
            <w:r>
              <w:rPr>
                <w:rFonts w:ascii="楷体" w:eastAsia="楷体" w:hAnsi="楷体"/>
                <w:szCs w:val="21"/>
              </w:rPr>
              <w:t>的工作压力</w:t>
            </w:r>
          </w:p>
        </w:tc>
      </w:tr>
      <w:tr w:rsidR="00581272" w14:paraId="1872EE44" w14:textId="77777777">
        <w:trPr>
          <w:trHeight w:val="397"/>
          <w:jc w:val="center"/>
        </w:trPr>
        <w:tc>
          <w:tcPr>
            <w:tcW w:w="671" w:type="dxa"/>
            <w:tcBorders>
              <w:left w:val="single" w:sz="4" w:space="0" w:color="auto"/>
            </w:tcBorders>
            <w:shd w:val="clear" w:color="auto" w:fill="auto"/>
            <w:vAlign w:val="center"/>
          </w:tcPr>
          <w:p w14:paraId="4887DC76" w14:textId="77777777" w:rsidR="00581272" w:rsidRDefault="00D72BEC">
            <w:pPr>
              <w:widowControl/>
              <w:rPr>
                <w:rFonts w:ascii="楷体" w:eastAsia="楷体" w:hAnsi="楷体"/>
                <w:szCs w:val="21"/>
              </w:rPr>
            </w:pPr>
            <w:r>
              <w:rPr>
                <w:rFonts w:ascii="楷体" w:eastAsia="楷体" w:hAnsi="楷体"/>
                <w:szCs w:val="21"/>
              </w:rPr>
              <w:t>3</w:t>
            </w:r>
          </w:p>
        </w:tc>
        <w:tc>
          <w:tcPr>
            <w:tcW w:w="1263" w:type="dxa"/>
            <w:shd w:val="clear" w:color="auto" w:fill="auto"/>
            <w:vAlign w:val="center"/>
          </w:tcPr>
          <w:p w14:paraId="1F216DAA" w14:textId="77777777" w:rsidR="00581272" w:rsidRDefault="00D72BEC">
            <w:pPr>
              <w:widowControl/>
              <w:rPr>
                <w:rFonts w:ascii="楷体" w:eastAsia="楷体" w:hAnsi="楷体"/>
                <w:szCs w:val="21"/>
              </w:rPr>
            </w:pPr>
            <w:r>
              <w:rPr>
                <w:rFonts w:ascii="楷体" w:eastAsia="楷体" w:hAnsi="楷体" w:hint="eastAsia"/>
                <w:szCs w:val="21"/>
              </w:rPr>
              <w:t>刚度</w:t>
            </w:r>
          </w:p>
        </w:tc>
        <w:tc>
          <w:tcPr>
            <w:tcW w:w="6588" w:type="dxa"/>
            <w:gridSpan w:val="4"/>
            <w:tcBorders>
              <w:right w:val="single" w:sz="4" w:space="0" w:color="auto"/>
            </w:tcBorders>
            <w:shd w:val="clear" w:color="auto" w:fill="auto"/>
            <w:vAlign w:val="center"/>
          </w:tcPr>
          <w:p w14:paraId="6078E195" w14:textId="77777777" w:rsidR="00581272" w:rsidRDefault="00D72BEC">
            <w:pPr>
              <w:widowControl/>
              <w:rPr>
                <w:rFonts w:ascii="楷体" w:eastAsia="楷体" w:hAnsi="楷体"/>
                <w:szCs w:val="21"/>
              </w:rPr>
            </w:pPr>
            <w:r>
              <w:rPr>
                <w:rFonts w:ascii="楷体" w:eastAsia="楷体" w:hAnsi="楷体" w:hint="eastAsia"/>
                <w:szCs w:val="21"/>
              </w:rPr>
              <w:t>应无损坏及明显变形</w:t>
            </w:r>
          </w:p>
        </w:tc>
      </w:tr>
      <w:tr w:rsidR="00581272" w14:paraId="1154EF68" w14:textId="77777777">
        <w:trPr>
          <w:trHeight w:val="397"/>
          <w:jc w:val="center"/>
        </w:trPr>
        <w:tc>
          <w:tcPr>
            <w:tcW w:w="671" w:type="dxa"/>
            <w:tcBorders>
              <w:left w:val="single" w:sz="4" w:space="0" w:color="auto"/>
            </w:tcBorders>
            <w:shd w:val="clear" w:color="auto" w:fill="auto"/>
            <w:vAlign w:val="center"/>
          </w:tcPr>
          <w:p w14:paraId="0C2B7814" w14:textId="77777777" w:rsidR="00581272" w:rsidRDefault="00D72BEC">
            <w:pPr>
              <w:widowControl/>
              <w:rPr>
                <w:rFonts w:ascii="楷体" w:eastAsia="楷体" w:hAnsi="楷体"/>
                <w:szCs w:val="21"/>
              </w:rPr>
            </w:pPr>
            <w:r>
              <w:rPr>
                <w:rFonts w:ascii="楷体" w:eastAsia="楷体" w:hAnsi="楷体"/>
                <w:szCs w:val="21"/>
              </w:rPr>
              <w:t>4</w:t>
            </w:r>
          </w:p>
        </w:tc>
        <w:tc>
          <w:tcPr>
            <w:tcW w:w="1263" w:type="dxa"/>
            <w:shd w:val="clear" w:color="auto" w:fill="auto"/>
            <w:vAlign w:val="center"/>
          </w:tcPr>
          <w:p w14:paraId="7AAA54C7" w14:textId="77777777" w:rsidR="00581272" w:rsidRDefault="00D72BEC">
            <w:pPr>
              <w:widowControl/>
              <w:rPr>
                <w:rFonts w:ascii="楷体" w:eastAsia="楷体" w:hAnsi="楷体"/>
                <w:szCs w:val="21"/>
              </w:rPr>
            </w:pPr>
            <w:r>
              <w:rPr>
                <w:rFonts w:ascii="楷体" w:eastAsia="楷体" w:hAnsi="楷体" w:hint="eastAsia"/>
                <w:szCs w:val="21"/>
              </w:rPr>
              <w:t>强度</w:t>
            </w:r>
          </w:p>
        </w:tc>
        <w:tc>
          <w:tcPr>
            <w:tcW w:w="6588" w:type="dxa"/>
            <w:gridSpan w:val="4"/>
            <w:tcBorders>
              <w:right w:val="single" w:sz="4" w:space="0" w:color="auto"/>
            </w:tcBorders>
            <w:shd w:val="clear" w:color="auto" w:fill="auto"/>
            <w:vAlign w:val="center"/>
          </w:tcPr>
          <w:p w14:paraId="73835B5D" w14:textId="77777777" w:rsidR="00581272" w:rsidRDefault="00D72BEC">
            <w:pPr>
              <w:widowControl/>
              <w:rPr>
                <w:rFonts w:ascii="楷体" w:eastAsia="楷体" w:hAnsi="楷体"/>
                <w:szCs w:val="21"/>
              </w:rPr>
            </w:pPr>
            <w:r>
              <w:rPr>
                <w:rFonts w:ascii="楷体" w:eastAsia="楷体" w:hAnsi="楷体" w:hint="eastAsia"/>
                <w:szCs w:val="21"/>
              </w:rPr>
              <w:t>应无损坏及明显变形，透明盖板应不与吸热体接触</w:t>
            </w:r>
          </w:p>
        </w:tc>
      </w:tr>
      <w:tr w:rsidR="00581272" w14:paraId="300DB0B4" w14:textId="77777777">
        <w:trPr>
          <w:trHeight w:val="397"/>
          <w:jc w:val="center"/>
        </w:trPr>
        <w:tc>
          <w:tcPr>
            <w:tcW w:w="671" w:type="dxa"/>
            <w:tcBorders>
              <w:left w:val="single" w:sz="4" w:space="0" w:color="auto"/>
            </w:tcBorders>
            <w:shd w:val="clear" w:color="auto" w:fill="auto"/>
            <w:vAlign w:val="center"/>
          </w:tcPr>
          <w:p w14:paraId="02711C90" w14:textId="77777777" w:rsidR="00581272" w:rsidRDefault="00D72BEC">
            <w:pPr>
              <w:widowControl/>
              <w:rPr>
                <w:rFonts w:ascii="楷体" w:eastAsia="楷体" w:hAnsi="楷体"/>
                <w:szCs w:val="21"/>
              </w:rPr>
            </w:pPr>
            <w:r>
              <w:rPr>
                <w:rFonts w:ascii="楷体" w:eastAsia="楷体" w:hAnsi="楷体"/>
                <w:szCs w:val="21"/>
              </w:rPr>
              <w:t>5</w:t>
            </w:r>
          </w:p>
        </w:tc>
        <w:tc>
          <w:tcPr>
            <w:tcW w:w="1263" w:type="dxa"/>
            <w:shd w:val="clear" w:color="auto" w:fill="auto"/>
            <w:vAlign w:val="center"/>
          </w:tcPr>
          <w:p w14:paraId="48616122" w14:textId="77777777" w:rsidR="00581272" w:rsidRDefault="00D72BEC">
            <w:pPr>
              <w:widowControl/>
              <w:rPr>
                <w:rFonts w:ascii="楷体" w:eastAsia="楷体" w:hAnsi="楷体"/>
                <w:szCs w:val="21"/>
              </w:rPr>
            </w:pPr>
            <w:r>
              <w:rPr>
                <w:rFonts w:ascii="楷体" w:eastAsia="楷体" w:hAnsi="楷体" w:hint="eastAsia"/>
                <w:szCs w:val="21"/>
              </w:rPr>
              <w:t>闷晒</w:t>
            </w:r>
          </w:p>
        </w:tc>
        <w:tc>
          <w:tcPr>
            <w:tcW w:w="6588" w:type="dxa"/>
            <w:gridSpan w:val="4"/>
            <w:tcBorders>
              <w:right w:val="single" w:sz="4" w:space="0" w:color="auto"/>
            </w:tcBorders>
            <w:shd w:val="clear" w:color="auto" w:fill="auto"/>
            <w:vAlign w:val="center"/>
          </w:tcPr>
          <w:p w14:paraId="5AD81E42" w14:textId="77777777" w:rsidR="00581272" w:rsidRDefault="00D72BEC">
            <w:pPr>
              <w:widowControl/>
              <w:rPr>
                <w:rFonts w:ascii="楷体" w:eastAsia="楷体" w:hAnsi="楷体"/>
                <w:szCs w:val="21"/>
              </w:rPr>
            </w:pPr>
            <w:r>
              <w:rPr>
                <w:rFonts w:ascii="楷体" w:eastAsia="楷体" w:hAnsi="楷体" w:hint="eastAsia"/>
                <w:szCs w:val="21"/>
              </w:rPr>
              <w:t>应无泄漏、开裂、破损、变形或其他损坏</w:t>
            </w:r>
          </w:p>
        </w:tc>
      </w:tr>
      <w:tr w:rsidR="00581272" w14:paraId="4710D6CB" w14:textId="77777777">
        <w:trPr>
          <w:trHeight w:val="397"/>
          <w:jc w:val="center"/>
        </w:trPr>
        <w:tc>
          <w:tcPr>
            <w:tcW w:w="671" w:type="dxa"/>
            <w:tcBorders>
              <w:left w:val="single" w:sz="4" w:space="0" w:color="auto"/>
            </w:tcBorders>
            <w:shd w:val="clear" w:color="auto" w:fill="auto"/>
            <w:vAlign w:val="center"/>
          </w:tcPr>
          <w:p w14:paraId="1840C45B" w14:textId="77777777" w:rsidR="00581272" w:rsidRDefault="00D72BEC">
            <w:pPr>
              <w:widowControl/>
              <w:rPr>
                <w:rFonts w:ascii="楷体" w:eastAsia="楷体" w:hAnsi="楷体"/>
                <w:szCs w:val="21"/>
              </w:rPr>
            </w:pPr>
            <w:r>
              <w:rPr>
                <w:rFonts w:ascii="楷体" w:eastAsia="楷体" w:hAnsi="楷体"/>
                <w:szCs w:val="21"/>
              </w:rPr>
              <w:t>6</w:t>
            </w:r>
          </w:p>
        </w:tc>
        <w:tc>
          <w:tcPr>
            <w:tcW w:w="1263" w:type="dxa"/>
            <w:shd w:val="clear" w:color="auto" w:fill="auto"/>
            <w:vAlign w:val="center"/>
          </w:tcPr>
          <w:p w14:paraId="07B99E2B" w14:textId="77777777" w:rsidR="00581272" w:rsidRDefault="00D72BEC">
            <w:pPr>
              <w:widowControl/>
              <w:rPr>
                <w:rFonts w:ascii="楷体" w:eastAsia="楷体" w:hAnsi="楷体"/>
                <w:szCs w:val="21"/>
              </w:rPr>
            </w:pPr>
            <w:r>
              <w:rPr>
                <w:rFonts w:ascii="楷体" w:eastAsia="楷体" w:hAnsi="楷体" w:hint="eastAsia"/>
                <w:szCs w:val="21"/>
              </w:rPr>
              <w:t>空晒</w:t>
            </w:r>
          </w:p>
        </w:tc>
        <w:tc>
          <w:tcPr>
            <w:tcW w:w="6588" w:type="dxa"/>
            <w:gridSpan w:val="4"/>
            <w:tcBorders>
              <w:right w:val="single" w:sz="4" w:space="0" w:color="auto"/>
            </w:tcBorders>
            <w:shd w:val="clear" w:color="auto" w:fill="auto"/>
            <w:vAlign w:val="center"/>
          </w:tcPr>
          <w:p w14:paraId="76F5998E" w14:textId="77777777" w:rsidR="00581272" w:rsidRDefault="00D72BEC">
            <w:pPr>
              <w:widowControl/>
              <w:rPr>
                <w:rFonts w:ascii="楷体" w:eastAsia="楷体" w:hAnsi="楷体"/>
                <w:szCs w:val="21"/>
              </w:rPr>
            </w:pPr>
            <w:r>
              <w:rPr>
                <w:rFonts w:ascii="楷体" w:eastAsia="楷体" w:hAnsi="楷体" w:hint="eastAsia"/>
                <w:szCs w:val="21"/>
              </w:rPr>
              <w:t>应无开裂、破损、变形或其他损坏</w:t>
            </w:r>
          </w:p>
        </w:tc>
      </w:tr>
      <w:tr w:rsidR="00581272" w14:paraId="4D3C9809" w14:textId="77777777">
        <w:trPr>
          <w:trHeight w:val="397"/>
          <w:jc w:val="center"/>
        </w:trPr>
        <w:tc>
          <w:tcPr>
            <w:tcW w:w="671" w:type="dxa"/>
            <w:tcBorders>
              <w:left w:val="single" w:sz="4" w:space="0" w:color="auto"/>
            </w:tcBorders>
            <w:shd w:val="clear" w:color="auto" w:fill="auto"/>
            <w:vAlign w:val="center"/>
          </w:tcPr>
          <w:p w14:paraId="6C0D0D79" w14:textId="77777777" w:rsidR="00581272" w:rsidRDefault="00D72BEC">
            <w:pPr>
              <w:widowControl/>
              <w:rPr>
                <w:rFonts w:ascii="楷体" w:eastAsia="楷体" w:hAnsi="楷体"/>
                <w:szCs w:val="21"/>
              </w:rPr>
            </w:pPr>
            <w:r>
              <w:rPr>
                <w:rFonts w:ascii="楷体" w:eastAsia="楷体" w:hAnsi="楷体"/>
                <w:szCs w:val="21"/>
              </w:rPr>
              <w:t>7</w:t>
            </w:r>
          </w:p>
        </w:tc>
        <w:tc>
          <w:tcPr>
            <w:tcW w:w="1263" w:type="dxa"/>
            <w:shd w:val="clear" w:color="auto" w:fill="auto"/>
            <w:vAlign w:val="center"/>
          </w:tcPr>
          <w:p w14:paraId="4BCAD218" w14:textId="77777777" w:rsidR="00581272" w:rsidRDefault="00D72BEC">
            <w:pPr>
              <w:widowControl/>
              <w:rPr>
                <w:rFonts w:ascii="楷体" w:eastAsia="楷体" w:hAnsi="楷体"/>
                <w:szCs w:val="21"/>
              </w:rPr>
            </w:pPr>
            <w:r>
              <w:rPr>
                <w:rFonts w:ascii="楷体" w:eastAsia="楷体" w:hAnsi="楷体" w:hint="eastAsia"/>
                <w:szCs w:val="21"/>
              </w:rPr>
              <w:t>外热冲击</w:t>
            </w:r>
          </w:p>
        </w:tc>
        <w:tc>
          <w:tcPr>
            <w:tcW w:w="6588" w:type="dxa"/>
            <w:gridSpan w:val="4"/>
            <w:tcBorders>
              <w:right w:val="single" w:sz="4" w:space="0" w:color="auto"/>
            </w:tcBorders>
            <w:shd w:val="clear" w:color="auto" w:fill="auto"/>
            <w:vAlign w:val="center"/>
          </w:tcPr>
          <w:p w14:paraId="3EEAB55D" w14:textId="77777777" w:rsidR="00581272" w:rsidRDefault="00D72BEC">
            <w:pPr>
              <w:widowControl/>
              <w:rPr>
                <w:rFonts w:ascii="楷体" w:eastAsia="楷体" w:hAnsi="楷体"/>
                <w:szCs w:val="21"/>
              </w:rPr>
            </w:pPr>
            <w:r>
              <w:rPr>
                <w:rFonts w:ascii="楷体" w:eastAsia="楷体" w:hAnsi="楷体" w:hint="eastAsia"/>
                <w:szCs w:val="21"/>
              </w:rPr>
              <w:t>不允许有裂纹、变形、水凝结或浸水</w:t>
            </w:r>
          </w:p>
        </w:tc>
      </w:tr>
      <w:tr w:rsidR="00581272" w14:paraId="50FE725F" w14:textId="77777777">
        <w:trPr>
          <w:trHeight w:val="397"/>
          <w:jc w:val="center"/>
        </w:trPr>
        <w:tc>
          <w:tcPr>
            <w:tcW w:w="671" w:type="dxa"/>
            <w:tcBorders>
              <w:left w:val="single" w:sz="4" w:space="0" w:color="auto"/>
            </w:tcBorders>
            <w:shd w:val="clear" w:color="auto" w:fill="auto"/>
            <w:vAlign w:val="center"/>
          </w:tcPr>
          <w:p w14:paraId="28A176A6" w14:textId="77777777" w:rsidR="00581272" w:rsidRDefault="00D72BEC">
            <w:pPr>
              <w:widowControl/>
              <w:rPr>
                <w:rFonts w:ascii="楷体" w:eastAsia="楷体" w:hAnsi="楷体"/>
                <w:szCs w:val="21"/>
              </w:rPr>
            </w:pPr>
            <w:r>
              <w:rPr>
                <w:rFonts w:ascii="楷体" w:eastAsia="楷体" w:hAnsi="楷体"/>
                <w:szCs w:val="21"/>
              </w:rPr>
              <w:t>8</w:t>
            </w:r>
          </w:p>
        </w:tc>
        <w:tc>
          <w:tcPr>
            <w:tcW w:w="1263" w:type="dxa"/>
            <w:shd w:val="clear" w:color="auto" w:fill="auto"/>
            <w:vAlign w:val="center"/>
          </w:tcPr>
          <w:p w14:paraId="55518EED" w14:textId="77777777" w:rsidR="00581272" w:rsidRDefault="00D72BEC">
            <w:pPr>
              <w:widowControl/>
              <w:rPr>
                <w:rFonts w:ascii="楷体" w:eastAsia="楷体" w:hAnsi="楷体"/>
                <w:szCs w:val="21"/>
              </w:rPr>
            </w:pPr>
            <w:r>
              <w:rPr>
                <w:rFonts w:ascii="楷体" w:eastAsia="楷体" w:hAnsi="楷体" w:hint="eastAsia"/>
                <w:szCs w:val="21"/>
              </w:rPr>
              <w:t>内热冲击</w:t>
            </w:r>
          </w:p>
        </w:tc>
        <w:tc>
          <w:tcPr>
            <w:tcW w:w="6588" w:type="dxa"/>
            <w:gridSpan w:val="4"/>
            <w:tcBorders>
              <w:right w:val="single" w:sz="4" w:space="0" w:color="auto"/>
            </w:tcBorders>
            <w:shd w:val="clear" w:color="auto" w:fill="auto"/>
            <w:vAlign w:val="center"/>
          </w:tcPr>
          <w:p w14:paraId="34E50505" w14:textId="77777777" w:rsidR="00581272" w:rsidRDefault="00D72BEC">
            <w:pPr>
              <w:widowControl/>
              <w:rPr>
                <w:rFonts w:ascii="楷体" w:eastAsia="楷体" w:hAnsi="楷体"/>
                <w:szCs w:val="21"/>
              </w:rPr>
            </w:pPr>
            <w:r>
              <w:rPr>
                <w:rFonts w:ascii="楷体" w:eastAsia="楷体" w:hAnsi="楷体" w:hint="eastAsia"/>
                <w:szCs w:val="21"/>
              </w:rPr>
              <w:t>不允许损坏</w:t>
            </w:r>
          </w:p>
        </w:tc>
      </w:tr>
      <w:tr w:rsidR="00581272" w14:paraId="30A9A0F0" w14:textId="77777777">
        <w:trPr>
          <w:trHeight w:val="397"/>
          <w:jc w:val="center"/>
        </w:trPr>
        <w:tc>
          <w:tcPr>
            <w:tcW w:w="671" w:type="dxa"/>
            <w:tcBorders>
              <w:left w:val="single" w:sz="4" w:space="0" w:color="auto"/>
            </w:tcBorders>
            <w:shd w:val="clear" w:color="auto" w:fill="auto"/>
            <w:vAlign w:val="center"/>
          </w:tcPr>
          <w:p w14:paraId="4C769362" w14:textId="77777777" w:rsidR="00581272" w:rsidRDefault="00D72BEC">
            <w:pPr>
              <w:widowControl/>
              <w:rPr>
                <w:rFonts w:ascii="楷体" w:eastAsia="楷体" w:hAnsi="楷体"/>
                <w:szCs w:val="21"/>
              </w:rPr>
            </w:pPr>
            <w:r>
              <w:rPr>
                <w:rFonts w:ascii="楷体" w:eastAsia="楷体" w:hAnsi="楷体"/>
                <w:szCs w:val="21"/>
              </w:rPr>
              <w:t>9</w:t>
            </w:r>
          </w:p>
        </w:tc>
        <w:tc>
          <w:tcPr>
            <w:tcW w:w="1263" w:type="dxa"/>
            <w:shd w:val="clear" w:color="auto" w:fill="auto"/>
            <w:vAlign w:val="center"/>
          </w:tcPr>
          <w:p w14:paraId="7C00ED84" w14:textId="77777777" w:rsidR="00581272" w:rsidRDefault="00D72BEC">
            <w:pPr>
              <w:widowControl/>
              <w:rPr>
                <w:rFonts w:ascii="楷体" w:eastAsia="楷体" w:hAnsi="楷体"/>
                <w:szCs w:val="21"/>
              </w:rPr>
            </w:pPr>
            <w:r>
              <w:rPr>
                <w:rFonts w:ascii="楷体" w:eastAsia="楷体" w:hAnsi="楷体" w:hint="eastAsia"/>
                <w:szCs w:val="21"/>
              </w:rPr>
              <w:t>淋雨</w:t>
            </w:r>
          </w:p>
        </w:tc>
        <w:tc>
          <w:tcPr>
            <w:tcW w:w="6588" w:type="dxa"/>
            <w:gridSpan w:val="4"/>
            <w:tcBorders>
              <w:right w:val="single" w:sz="4" w:space="0" w:color="auto"/>
            </w:tcBorders>
            <w:shd w:val="clear" w:color="auto" w:fill="auto"/>
            <w:vAlign w:val="center"/>
          </w:tcPr>
          <w:p w14:paraId="4AA4D5C4" w14:textId="77777777" w:rsidR="00581272" w:rsidRDefault="00D72BEC">
            <w:pPr>
              <w:widowControl/>
              <w:rPr>
                <w:rFonts w:ascii="楷体" w:eastAsia="楷体" w:hAnsi="楷体"/>
                <w:szCs w:val="21"/>
              </w:rPr>
            </w:pPr>
            <w:r>
              <w:rPr>
                <w:rFonts w:ascii="楷体" w:eastAsia="楷体" w:hAnsi="楷体" w:hint="eastAsia"/>
                <w:szCs w:val="21"/>
              </w:rPr>
              <w:t>应无渗水和破坏</w:t>
            </w:r>
          </w:p>
        </w:tc>
      </w:tr>
      <w:tr w:rsidR="00581272" w14:paraId="4875C47F" w14:textId="77777777">
        <w:trPr>
          <w:trHeight w:val="397"/>
          <w:jc w:val="center"/>
        </w:trPr>
        <w:tc>
          <w:tcPr>
            <w:tcW w:w="671" w:type="dxa"/>
            <w:tcBorders>
              <w:left w:val="single" w:sz="4" w:space="0" w:color="auto"/>
            </w:tcBorders>
            <w:shd w:val="clear" w:color="auto" w:fill="auto"/>
            <w:vAlign w:val="center"/>
          </w:tcPr>
          <w:p w14:paraId="768FDDC4" w14:textId="77777777" w:rsidR="00581272" w:rsidRDefault="00D72BEC">
            <w:pPr>
              <w:widowControl/>
              <w:rPr>
                <w:rFonts w:ascii="楷体" w:eastAsia="楷体" w:hAnsi="楷体"/>
                <w:szCs w:val="21"/>
              </w:rPr>
            </w:pPr>
            <w:r>
              <w:rPr>
                <w:rFonts w:ascii="楷体" w:eastAsia="楷体" w:hAnsi="楷体"/>
                <w:szCs w:val="21"/>
              </w:rPr>
              <w:t>10</w:t>
            </w:r>
          </w:p>
        </w:tc>
        <w:tc>
          <w:tcPr>
            <w:tcW w:w="1263" w:type="dxa"/>
            <w:shd w:val="clear" w:color="auto" w:fill="auto"/>
            <w:vAlign w:val="center"/>
          </w:tcPr>
          <w:p w14:paraId="083BAC75" w14:textId="77777777" w:rsidR="00581272" w:rsidRDefault="00D72BEC">
            <w:pPr>
              <w:widowControl/>
              <w:rPr>
                <w:rFonts w:ascii="楷体" w:eastAsia="楷体" w:hAnsi="楷体"/>
                <w:szCs w:val="21"/>
              </w:rPr>
            </w:pPr>
            <w:r>
              <w:rPr>
                <w:rFonts w:ascii="楷体" w:eastAsia="楷体" w:hAnsi="楷体" w:hint="eastAsia"/>
                <w:szCs w:val="21"/>
              </w:rPr>
              <w:t>耐冻试验</w:t>
            </w:r>
          </w:p>
        </w:tc>
        <w:tc>
          <w:tcPr>
            <w:tcW w:w="6588" w:type="dxa"/>
            <w:gridSpan w:val="4"/>
            <w:tcBorders>
              <w:right w:val="single" w:sz="4" w:space="0" w:color="auto"/>
            </w:tcBorders>
            <w:shd w:val="clear" w:color="auto" w:fill="auto"/>
            <w:vAlign w:val="center"/>
          </w:tcPr>
          <w:p w14:paraId="7453A88B" w14:textId="77777777" w:rsidR="00581272" w:rsidRDefault="00D72BEC">
            <w:pPr>
              <w:widowControl/>
              <w:rPr>
                <w:rFonts w:ascii="楷体" w:eastAsia="楷体" w:hAnsi="楷体"/>
                <w:szCs w:val="21"/>
              </w:rPr>
            </w:pPr>
            <w:proofErr w:type="gramStart"/>
            <w:r>
              <w:rPr>
                <w:rFonts w:ascii="楷体" w:eastAsia="楷体" w:hAnsi="楷体" w:hint="eastAsia"/>
                <w:szCs w:val="21"/>
              </w:rPr>
              <w:t>集热器应</w:t>
            </w:r>
            <w:proofErr w:type="gramEnd"/>
            <w:r>
              <w:rPr>
                <w:rFonts w:ascii="楷体" w:eastAsia="楷体" w:hAnsi="楷体" w:hint="eastAsia"/>
                <w:szCs w:val="21"/>
              </w:rPr>
              <w:t>无泄漏、损坏、变形、扭曲，部件与工质不允许又冻结</w:t>
            </w:r>
          </w:p>
        </w:tc>
      </w:tr>
      <w:tr w:rsidR="00581272" w14:paraId="29536286" w14:textId="77777777">
        <w:trPr>
          <w:trHeight w:val="766"/>
          <w:jc w:val="center"/>
        </w:trPr>
        <w:tc>
          <w:tcPr>
            <w:tcW w:w="671" w:type="dxa"/>
            <w:tcBorders>
              <w:left w:val="single" w:sz="4" w:space="0" w:color="auto"/>
            </w:tcBorders>
            <w:shd w:val="clear" w:color="auto" w:fill="auto"/>
            <w:vAlign w:val="center"/>
          </w:tcPr>
          <w:p w14:paraId="69001A78" w14:textId="77777777" w:rsidR="00581272" w:rsidRDefault="00D72BEC">
            <w:pPr>
              <w:widowControl/>
              <w:rPr>
                <w:rFonts w:ascii="楷体" w:eastAsia="楷体" w:hAnsi="楷体"/>
                <w:szCs w:val="21"/>
              </w:rPr>
            </w:pPr>
            <w:r>
              <w:rPr>
                <w:rFonts w:ascii="楷体" w:eastAsia="楷体" w:hAnsi="楷体"/>
                <w:szCs w:val="21"/>
              </w:rPr>
              <w:t>11</w:t>
            </w:r>
          </w:p>
        </w:tc>
        <w:tc>
          <w:tcPr>
            <w:tcW w:w="1263" w:type="dxa"/>
            <w:shd w:val="clear" w:color="auto" w:fill="auto"/>
            <w:vAlign w:val="center"/>
          </w:tcPr>
          <w:p w14:paraId="440461BC" w14:textId="77777777" w:rsidR="00581272" w:rsidRDefault="00D72BEC">
            <w:pPr>
              <w:widowControl/>
              <w:rPr>
                <w:rFonts w:ascii="楷体" w:eastAsia="楷体" w:hAnsi="楷体"/>
                <w:szCs w:val="21"/>
              </w:rPr>
            </w:pPr>
            <w:r>
              <w:rPr>
                <w:rFonts w:ascii="楷体" w:eastAsia="楷体" w:hAnsi="楷体" w:hint="eastAsia"/>
                <w:szCs w:val="21"/>
              </w:rPr>
              <w:t>热性能</w:t>
            </w:r>
          </w:p>
        </w:tc>
        <w:tc>
          <w:tcPr>
            <w:tcW w:w="6588" w:type="dxa"/>
            <w:gridSpan w:val="4"/>
            <w:tcBorders>
              <w:right w:val="single" w:sz="4" w:space="0" w:color="auto"/>
            </w:tcBorders>
            <w:shd w:val="clear" w:color="auto" w:fill="auto"/>
            <w:vAlign w:val="center"/>
          </w:tcPr>
          <w:p w14:paraId="7726319A" w14:textId="77777777" w:rsidR="00581272" w:rsidRDefault="00D72BEC">
            <w:pPr>
              <w:widowControl/>
              <w:numPr>
                <w:ilvl w:val="0"/>
                <w:numId w:val="1"/>
              </w:numPr>
              <w:spacing w:line="300" w:lineRule="auto"/>
              <w:rPr>
                <w:rFonts w:ascii="楷体" w:eastAsia="楷体" w:hAnsi="楷体"/>
                <w:szCs w:val="21"/>
              </w:rPr>
            </w:pPr>
            <w:r>
              <w:rPr>
                <w:rFonts w:ascii="楷体" w:eastAsia="楷体" w:hAnsi="楷体" w:hint="eastAsia"/>
                <w:szCs w:val="21"/>
              </w:rPr>
              <w:t>瞬时效率截距η</w:t>
            </w:r>
            <w:r>
              <w:rPr>
                <w:rFonts w:ascii="楷体" w:eastAsia="楷体" w:hAnsi="楷体"/>
                <w:szCs w:val="21"/>
                <w:vertAlign w:val="subscript"/>
              </w:rPr>
              <w:t>0</w:t>
            </w:r>
            <w:r>
              <w:rPr>
                <w:rFonts w:ascii="楷体" w:eastAsia="楷体" w:hAnsi="楷体"/>
                <w:szCs w:val="21"/>
                <w:vertAlign w:val="subscript"/>
              </w:rPr>
              <w:t>，</w:t>
            </w:r>
            <w:r>
              <w:rPr>
                <w:rFonts w:ascii="楷体" w:eastAsia="楷体" w:hAnsi="楷体"/>
                <w:szCs w:val="21"/>
                <w:vertAlign w:val="subscript"/>
              </w:rPr>
              <w:t>a</w:t>
            </w:r>
            <w:r>
              <w:rPr>
                <w:rFonts w:ascii="楷体" w:eastAsia="楷体" w:hAnsi="楷体" w:hint="eastAsia"/>
                <w:szCs w:val="21"/>
              </w:rPr>
              <w:t>应不低于</w:t>
            </w:r>
            <w:r>
              <w:rPr>
                <w:rFonts w:ascii="楷体" w:eastAsia="楷体" w:hAnsi="楷体"/>
                <w:szCs w:val="21"/>
              </w:rPr>
              <w:t>0.72</w:t>
            </w:r>
            <w:r>
              <w:rPr>
                <w:rFonts w:ascii="楷体" w:eastAsia="楷体" w:hAnsi="楷体"/>
                <w:szCs w:val="21"/>
              </w:rPr>
              <w:t>；</w:t>
            </w:r>
          </w:p>
          <w:p w14:paraId="0F49C5A7" w14:textId="77777777" w:rsidR="00581272" w:rsidRDefault="00D72BEC">
            <w:pPr>
              <w:widowControl/>
              <w:ind w:firstLineChars="150" w:firstLine="315"/>
              <w:rPr>
                <w:rFonts w:ascii="楷体" w:eastAsia="楷体" w:hAnsi="楷体"/>
                <w:szCs w:val="21"/>
              </w:rPr>
            </w:pPr>
            <w:proofErr w:type="gramStart"/>
            <w:r>
              <w:rPr>
                <w:rFonts w:ascii="楷体" w:eastAsia="楷体" w:hAnsi="楷体" w:hint="eastAsia"/>
                <w:szCs w:val="21"/>
              </w:rPr>
              <w:t>总热损系数</w:t>
            </w:r>
            <w:proofErr w:type="gramEnd"/>
            <w:r>
              <w:rPr>
                <w:rFonts w:ascii="楷体" w:eastAsia="楷体" w:hAnsi="楷体"/>
                <w:szCs w:val="21"/>
              </w:rPr>
              <w:t>U</w:t>
            </w:r>
            <w:r>
              <w:rPr>
                <w:rFonts w:ascii="楷体" w:eastAsia="楷体" w:hAnsi="楷体"/>
                <w:szCs w:val="21"/>
              </w:rPr>
              <w:t>应不大于</w:t>
            </w:r>
            <w:r>
              <w:rPr>
                <w:rFonts w:ascii="楷体" w:eastAsia="楷体" w:hAnsi="楷体"/>
                <w:szCs w:val="21"/>
              </w:rPr>
              <w:t>6.0W/</w:t>
            </w:r>
            <w:r>
              <w:rPr>
                <w:rFonts w:ascii="楷体" w:eastAsia="楷体" w:hAnsi="楷体"/>
                <w:szCs w:val="21"/>
              </w:rPr>
              <w:t>（</w:t>
            </w:r>
            <w:r>
              <w:rPr>
                <w:rFonts w:ascii="楷体" w:eastAsia="楷体" w:hAnsi="楷体"/>
                <w:szCs w:val="21"/>
              </w:rPr>
              <w:t>m</w:t>
            </w:r>
            <w:r>
              <w:rPr>
                <w:rFonts w:ascii="楷体" w:eastAsia="楷体" w:hAnsi="楷体"/>
                <w:szCs w:val="21"/>
                <w:vertAlign w:val="superscript"/>
              </w:rPr>
              <w:t>2</w:t>
            </w:r>
            <w:r>
              <w:rPr>
                <w:rFonts w:ascii="楷体" w:eastAsia="楷体" w:hAnsi="楷体" w:hint="eastAsia"/>
                <w:szCs w:val="21"/>
              </w:rPr>
              <w:t>·℃）；</w:t>
            </w:r>
          </w:p>
          <w:p w14:paraId="1C304FF1" w14:textId="77777777" w:rsidR="00581272" w:rsidRDefault="00D72BEC">
            <w:pPr>
              <w:widowControl/>
              <w:ind w:left="360"/>
              <w:rPr>
                <w:rFonts w:ascii="楷体" w:eastAsia="楷体" w:hAnsi="楷体"/>
                <w:szCs w:val="21"/>
              </w:rPr>
            </w:pPr>
            <w:r>
              <w:rPr>
                <w:rFonts w:ascii="楷体" w:eastAsia="楷体" w:hAnsi="楷体" w:hint="eastAsia"/>
                <w:szCs w:val="21"/>
              </w:rPr>
              <w:t>其中</w:t>
            </w:r>
            <w:r>
              <w:rPr>
                <w:rFonts w:ascii="楷体" w:eastAsia="楷体" w:hAnsi="楷体"/>
                <w:szCs w:val="21"/>
              </w:rPr>
              <w:t xml:space="preserve">: </w:t>
            </w:r>
            <w:r>
              <w:rPr>
                <w:rFonts w:ascii="楷体" w:eastAsia="楷体" w:hAnsi="楷体" w:hint="eastAsia"/>
                <w:szCs w:val="21"/>
              </w:rPr>
              <w:t>η</w:t>
            </w:r>
            <w:r>
              <w:rPr>
                <w:rFonts w:ascii="楷体" w:eastAsia="楷体" w:hAnsi="楷体"/>
                <w:szCs w:val="21"/>
                <w:vertAlign w:val="subscript"/>
              </w:rPr>
              <w:t>0</w:t>
            </w:r>
            <w:r>
              <w:rPr>
                <w:rFonts w:ascii="楷体" w:eastAsia="楷体" w:hAnsi="楷体"/>
                <w:szCs w:val="21"/>
                <w:vertAlign w:val="subscript"/>
              </w:rPr>
              <w:t>，</w:t>
            </w:r>
            <w:r>
              <w:rPr>
                <w:rFonts w:ascii="楷体" w:eastAsia="楷体" w:hAnsi="楷体"/>
                <w:szCs w:val="21"/>
                <w:vertAlign w:val="subscript"/>
              </w:rPr>
              <w:t>a</w:t>
            </w:r>
            <w:proofErr w:type="gramStart"/>
            <w:r>
              <w:rPr>
                <w:rFonts w:ascii="楷体" w:eastAsia="楷体" w:hAnsi="楷体" w:hint="eastAsia"/>
                <w:szCs w:val="21"/>
              </w:rPr>
              <w:t>为集热器基于</w:t>
            </w:r>
            <w:proofErr w:type="gramEnd"/>
            <w:r>
              <w:rPr>
                <w:rFonts w:ascii="楷体" w:eastAsia="楷体" w:hAnsi="楷体" w:hint="eastAsia"/>
                <w:szCs w:val="21"/>
              </w:rPr>
              <w:t>采光面积、进口温度的瞬时效率截距；</w:t>
            </w:r>
          </w:p>
          <w:p w14:paraId="047793D7" w14:textId="77777777" w:rsidR="00581272" w:rsidRDefault="00D72BEC">
            <w:pPr>
              <w:widowControl/>
              <w:ind w:left="360"/>
              <w:rPr>
                <w:rFonts w:ascii="楷体" w:eastAsia="楷体" w:hAnsi="楷体"/>
                <w:szCs w:val="21"/>
              </w:rPr>
            </w:pPr>
            <w:r>
              <w:rPr>
                <w:rFonts w:ascii="楷体" w:eastAsia="楷体" w:hAnsi="楷体"/>
                <w:szCs w:val="21"/>
              </w:rPr>
              <w:t xml:space="preserve">      U</w:t>
            </w:r>
            <w:r>
              <w:rPr>
                <w:rFonts w:ascii="楷体" w:eastAsia="楷体" w:hAnsi="楷体"/>
                <w:szCs w:val="21"/>
              </w:rPr>
              <w:t>为以</w:t>
            </w:r>
            <w:proofErr w:type="spellStart"/>
            <w:r>
              <w:rPr>
                <w:rFonts w:ascii="楷体" w:eastAsia="楷体" w:hAnsi="楷体"/>
                <w:szCs w:val="21"/>
              </w:rPr>
              <w:t>T</w:t>
            </w:r>
            <w:r>
              <w:rPr>
                <w:rFonts w:ascii="楷体" w:eastAsia="楷体" w:hAnsi="楷体"/>
                <w:szCs w:val="21"/>
                <w:vertAlign w:val="subscript"/>
              </w:rPr>
              <w:t>i</w:t>
            </w:r>
            <w:proofErr w:type="spellEnd"/>
            <w:r>
              <w:rPr>
                <w:rFonts w:ascii="楷体" w:eastAsia="楷体" w:hAnsi="楷体"/>
                <w:szCs w:val="21"/>
              </w:rPr>
              <w:t>*</w:t>
            </w:r>
            <w:r>
              <w:rPr>
                <w:rFonts w:ascii="楷体" w:eastAsia="楷体" w:hAnsi="楷体"/>
                <w:szCs w:val="21"/>
              </w:rPr>
              <w:t>为参考的集</w:t>
            </w:r>
            <w:proofErr w:type="gramStart"/>
            <w:r>
              <w:rPr>
                <w:rFonts w:ascii="楷体" w:eastAsia="楷体" w:hAnsi="楷体"/>
                <w:szCs w:val="21"/>
              </w:rPr>
              <w:t>热器总热损</w:t>
            </w:r>
            <w:proofErr w:type="gramEnd"/>
            <w:r>
              <w:rPr>
                <w:rFonts w:ascii="楷体" w:eastAsia="楷体" w:hAnsi="楷体"/>
                <w:szCs w:val="21"/>
              </w:rPr>
              <w:t>系数；</w:t>
            </w:r>
          </w:p>
          <w:p w14:paraId="7A6F56EC" w14:textId="77777777" w:rsidR="00581272" w:rsidRDefault="00D72BEC">
            <w:pPr>
              <w:widowControl/>
              <w:numPr>
                <w:ilvl w:val="0"/>
                <w:numId w:val="1"/>
              </w:numPr>
              <w:spacing w:line="300" w:lineRule="auto"/>
              <w:rPr>
                <w:rFonts w:ascii="楷体" w:eastAsia="楷体" w:hAnsi="楷体"/>
                <w:szCs w:val="21"/>
              </w:rPr>
            </w:pPr>
            <w:r>
              <w:rPr>
                <w:rFonts w:ascii="楷体" w:eastAsia="楷体" w:hAnsi="楷体" w:hint="eastAsia"/>
                <w:szCs w:val="21"/>
              </w:rPr>
              <w:t>应</w:t>
            </w:r>
            <w:proofErr w:type="gramStart"/>
            <w:r>
              <w:rPr>
                <w:rFonts w:ascii="楷体" w:eastAsia="楷体" w:hAnsi="楷体" w:hint="eastAsia"/>
                <w:szCs w:val="21"/>
              </w:rPr>
              <w:t>作出</w:t>
            </w:r>
            <w:proofErr w:type="gramEnd"/>
            <w:r>
              <w:rPr>
                <w:rFonts w:ascii="楷体" w:eastAsia="楷体" w:hAnsi="楷体" w:hint="eastAsia"/>
                <w:szCs w:val="21"/>
              </w:rPr>
              <w:t>（</w:t>
            </w:r>
            <w:proofErr w:type="spellStart"/>
            <w:r>
              <w:rPr>
                <w:rFonts w:ascii="楷体" w:eastAsia="楷体" w:hAnsi="楷体"/>
                <w:szCs w:val="21"/>
              </w:rPr>
              <w:t>t</w:t>
            </w:r>
            <w:r>
              <w:rPr>
                <w:rFonts w:ascii="楷体" w:eastAsia="楷体" w:hAnsi="楷体"/>
                <w:szCs w:val="21"/>
                <w:vertAlign w:val="subscript"/>
              </w:rPr>
              <w:t>e</w:t>
            </w:r>
            <w:proofErr w:type="spellEnd"/>
            <w:r>
              <w:rPr>
                <w:rFonts w:ascii="楷体" w:eastAsia="楷体" w:hAnsi="楷体"/>
                <w:szCs w:val="21"/>
              </w:rPr>
              <w:t>-t</w:t>
            </w:r>
            <w:r>
              <w:rPr>
                <w:rFonts w:ascii="楷体" w:eastAsia="楷体" w:hAnsi="楷体"/>
                <w:szCs w:val="21"/>
                <w:vertAlign w:val="subscript"/>
              </w:rPr>
              <w:t>a</w:t>
            </w:r>
            <w:r>
              <w:rPr>
                <w:rFonts w:ascii="楷体" w:eastAsia="楷体" w:hAnsi="楷体" w:hint="eastAsia"/>
                <w:szCs w:val="21"/>
              </w:rPr>
              <w:t>）随时间的变化曲线，并给出平板型太阳能集热器的时间常数τ</w:t>
            </w:r>
            <w:r>
              <w:rPr>
                <w:rFonts w:ascii="楷体" w:eastAsia="楷体" w:hAnsi="楷体"/>
                <w:szCs w:val="21"/>
                <w:vertAlign w:val="subscript"/>
              </w:rPr>
              <w:t>c</w:t>
            </w:r>
            <w:r>
              <w:rPr>
                <w:rFonts w:ascii="楷体" w:eastAsia="楷体" w:hAnsi="楷体" w:hint="eastAsia"/>
                <w:szCs w:val="21"/>
              </w:rPr>
              <w:t>；</w:t>
            </w:r>
          </w:p>
          <w:p w14:paraId="1C66A84D" w14:textId="77777777" w:rsidR="00581272" w:rsidRDefault="00D72BEC">
            <w:pPr>
              <w:widowControl/>
              <w:numPr>
                <w:ilvl w:val="0"/>
                <w:numId w:val="1"/>
              </w:numPr>
              <w:spacing w:line="300" w:lineRule="auto"/>
              <w:rPr>
                <w:rFonts w:ascii="楷体" w:eastAsia="楷体" w:hAnsi="楷体"/>
                <w:szCs w:val="21"/>
              </w:rPr>
            </w:pPr>
            <w:r>
              <w:rPr>
                <w:rFonts w:ascii="楷体" w:eastAsia="楷体" w:hAnsi="楷体" w:hint="eastAsia"/>
                <w:szCs w:val="21"/>
              </w:rPr>
              <w:t>应给出平板型太阳能集热器的入射角修正系数</w:t>
            </w:r>
            <w:r>
              <w:rPr>
                <w:rFonts w:ascii="楷体" w:eastAsia="楷体" w:hAnsi="楷体"/>
                <w:szCs w:val="21"/>
              </w:rPr>
              <w:t>K</w:t>
            </w:r>
            <w:r>
              <w:rPr>
                <w:rFonts w:ascii="楷体" w:eastAsia="楷体" w:hAnsi="楷体"/>
                <w:szCs w:val="21"/>
                <w:vertAlign w:val="subscript"/>
              </w:rPr>
              <w:t>0</w:t>
            </w:r>
            <w:r>
              <w:rPr>
                <w:rFonts w:ascii="楷体" w:eastAsia="楷体" w:hAnsi="楷体" w:hint="eastAsia"/>
                <w:szCs w:val="21"/>
              </w:rPr>
              <w:t>随入射角度θ的变化曲线和θ</w:t>
            </w:r>
            <w:r>
              <w:rPr>
                <w:rFonts w:ascii="楷体" w:eastAsia="楷体" w:hAnsi="楷体"/>
                <w:szCs w:val="21"/>
              </w:rPr>
              <w:t xml:space="preserve">=50 </w:t>
            </w:r>
            <w:r>
              <w:rPr>
                <w:rFonts w:ascii="楷体" w:eastAsia="楷体" w:hAnsi="楷体" w:hint="eastAsia"/>
                <w:szCs w:val="21"/>
              </w:rPr>
              <w:t>°时的</w:t>
            </w:r>
            <w:r>
              <w:rPr>
                <w:rFonts w:ascii="楷体" w:eastAsia="楷体" w:hAnsi="楷体"/>
                <w:szCs w:val="21"/>
              </w:rPr>
              <w:t>K</w:t>
            </w:r>
            <w:r>
              <w:rPr>
                <w:rFonts w:ascii="楷体" w:eastAsia="楷体" w:hAnsi="楷体"/>
                <w:szCs w:val="21"/>
                <w:vertAlign w:val="subscript"/>
              </w:rPr>
              <w:t>0</w:t>
            </w:r>
            <w:r>
              <w:rPr>
                <w:rFonts w:ascii="楷体" w:eastAsia="楷体" w:hAnsi="楷体" w:hint="eastAsia"/>
                <w:szCs w:val="21"/>
              </w:rPr>
              <w:t>值</w:t>
            </w:r>
          </w:p>
        </w:tc>
      </w:tr>
      <w:tr w:rsidR="00581272" w14:paraId="19EA91B4" w14:textId="77777777">
        <w:trPr>
          <w:trHeight w:val="397"/>
          <w:jc w:val="center"/>
        </w:trPr>
        <w:tc>
          <w:tcPr>
            <w:tcW w:w="671" w:type="dxa"/>
            <w:tcBorders>
              <w:left w:val="single" w:sz="4" w:space="0" w:color="auto"/>
            </w:tcBorders>
            <w:shd w:val="clear" w:color="auto" w:fill="auto"/>
            <w:vAlign w:val="center"/>
          </w:tcPr>
          <w:p w14:paraId="7EF76C44" w14:textId="77777777" w:rsidR="00581272" w:rsidRDefault="00D72BEC">
            <w:pPr>
              <w:widowControl/>
              <w:rPr>
                <w:rFonts w:ascii="楷体" w:eastAsia="楷体" w:hAnsi="楷体"/>
                <w:szCs w:val="21"/>
              </w:rPr>
            </w:pPr>
            <w:r>
              <w:rPr>
                <w:rFonts w:ascii="楷体" w:eastAsia="楷体" w:hAnsi="楷体"/>
                <w:szCs w:val="21"/>
              </w:rPr>
              <w:t>12</w:t>
            </w:r>
          </w:p>
        </w:tc>
        <w:tc>
          <w:tcPr>
            <w:tcW w:w="1263" w:type="dxa"/>
            <w:shd w:val="clear" w:color="auto" w:fill="auto"/>
            <w:vAlign w:val="center"/>
          </w:tcPr>
          <w:p w14:paraId="750178BE" w14:textId="77777777" w:rsidR="00581272" w:rsidRDefault="00D72BEC">
            <w:pPr>
              <w:widowControl/>
              <w:rPr>
                <w:rFonts w:ascii="楷体" w:eastAsia="楷体" w:hAnsi="楷体"/>
                <w:szCs w:val="21"/>
              </w:rPr>
            </w:pPr>
            <w:r>
              <w:rPr>
                <w:rFonts w:ascii="楷体" w:eastAsia="楷体" w:hAnsi="楷体" w:hint="eastAsia"/>
                <w:szCs w:val="21"/>
              </w:rPr>
              <w:t>压力降落</w:t>
            </w:r>
          </w:p>
        </w:tc>
        <w:tc>
          <w:tcPr>
            <w:tcW w:w="6588" w:type="dxa"/>
            <w:gridSpan w:val="4"/>
            <w:tcBorders>
              <w:right w:val="single" w:sz="4" w:space="0" w:color="auto"/>
            </w:tcBorders>
            <w:shd w:val="clear" w:color="auto" w:fill="auto"/>
            <w:vAlign w:val="center"/>
          </w:tcPr>
          <w:p w14:paraId="5481FD98" w14:textId="77777777" w:rsidR="00581272" w:rsidRDefault="00D72BEC">
            <w:pPr>
              <w:widowControl/>
              <w:spacing w:line="300" w:lineRule="auto"/>
              <w:rPr>
                <w:rFonts w:ascii="楷体" w:eastAsia="楷体" w:hAnsi="楷体"/>
                <w:szCs w:val="21"/>
              </w:rPr>
            </w:pPr>
            <w:r>
              <w:rPr>
                <w:rFonts w:ascii="楷体" w:eastAsia="楷体" w:hAnsi="楷体" w:hint="eastAsia"/>
                <w:szCs w:val="21"/>
              </w:rPr>
              <w:t>应</w:t>
            </w:r>
            <w:proofErr w:type="gramStart"/>
            <w:r>
              <w:rPr>
                <w:rFonts w:ascii="楷体" w:eastAsia="楷体" w:hAnsi="楷体" w:hint="eastAsia"/>
                <w:szCs w:val="21"/>
              </w:rPr>
              <w:t>作出</w:t>
            </w:r>
            <w:proofErr w:type="gramEnd"/>
            <w:r>
              <w:rPr>
                <w:rFonts w:ascii="楷体" w:eastAsia="楷体" w:hAnsi="楷体" w:hint="eastAsia"/>
                <w:szCs w:val="21"/>
              </w:rPr>
              <w:t>平板型太阳能集热器压力降落特性曲线</w:t>
            </w:r>
            <w:r w:rsidRPr="00D72BEC">
              <w:rPr>
                <w:rFonts w:ascii="楷体" w:eastAsia="楷体" w:hAnsi="楷体"/>
                <w:noProof/>
                <w:szCs w:val="21"/>
              </w:rPr>
              <w:drawing>
                <wp:inline distT="0" distB="0" distL="0" distR="0" wp14:anchorId="7B81965D" wp14:editId="35725CE8">
                  <wp:extent cx="387985" cy="112395"/>
                  <wp:effectExtent l="0" t="0" r="0" b="0"/>
                  <wp:docPr id="17457" name="图片 17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7" name="图片 17457"/>
                          <pic:cNvPicPr>
                            <a:picLocks noChangeAspect="1" noChangeArrowheads="1"/>
                          </pic:cNvPicPr>
                        </pic:nvPicPr>
                        <pic:blipFill>
                          <a:blip r:embed="rId5" cstate="print">
                            <a:extLst>
                              <a:ext uri="{28A0092B-C50C-407E-A947-70E740481C1C}">
                                <a14:useLocalDpi xmlns:a14="http://schemas.microsoft.com/office/drawing/2010/main" val="0"/>
                              </a:ext>
                            </a:extLst>
                          </a:blip>
                          <a:srcRect t="7727" b="13461"/>
                          <a:stretch>
                            <a:fillRect/>
                          </a:stretch>
                        </pic:blipFill>
                        <pic:spPr>
                          <a:xfrm>
                            <a:off x="0" y="0"/>
                            <a:ext cx="387985" cy="112395"/>
                          </a:xfrm>
                          <a:prstGeom prst="rect">
                            <a:avLst/>
                          </a:prstGeom>
                          <a:noFill/>
                          <a:ln>
                            <a:noFill/>
                          </a:ln>
                        </pic:spPr>
                      </pic:pic>
                    </a:graphicData>
                  </a:graphic>
                </wp:inline>
              </w:drawing>
            </w:r>
          </w:p>
        </w:tc>
      </w:tr>
      <w:tr w:rsidR="00581272" w14:paraId="7BD0DD94" w14:textId="77777777">
        <w:trPr>
          <w:trHeight w:val="397"/>
          <w:jc w:val="center"/>
        </w:trPr>
        <w:tc>
          <w:tcPr>
            <w:tcW w:w="671" w:type="dxa"/>
            <w:tcBorders>
              <w:left w:val="single" w:sz="4" w:space="0" w:color="auto"/>
            </w:tcBorders>
            <w:shd w:val="clear" w:color="auto" w:fill="auto"/>
            <w:vAlign w:val="center"/>
          </w:tcPr>
          <w:p w14:paraId="56E465EE" w14:textId="77777777" w:rsidR="00581272" w:rsidRDefault="00D72BEC">
            <w:pPr>
              <w:widowControl/>
              <w:rPr>
                <w:rFonts w:ascii="楷体" w:eastAsia="楷体" w:hAnsi="楷体"/>
                <w:szCs w:val="21"/>
              </w:rPr>
            </w:pPr>
            <w:r>
              <w:rPr>
                <w:rFonts w:ascii="楷体" w:eastAsia="楷体" w:hAnsi="楷体"/>
                <w:szCs w:val="21"/>
              </w:rPr>
              <w:t>13</w:t>
            </w:r>
          </w:p>
        </w:tc>
        <w:tc>
          <w:tcPr>
            <w:tcW w:w="1263" w:type="dxa"/>
            <w:shd w:val="clear" w:color="auto" w:fill="auto"/>
            <w:vAlign w:val="center"/>
          </w:tcPr>
          <w:p w14:paraId="13273680" w14:textId="77777777" w:rsidR="00581272" w:rsidRDefault="00D72BEC">
            <w:pPr>
              <w:widowControl/>
              <w:rPr>
                <w:rFonts w:ascii="楷体" w:eastAsia="楷体" w:hAnsi="楷体"/>
                <w:szCs w:val="21"/>
              </w:rPr>
            </w:pPr>
            <w:r>
              <w:rPr>
                <w:rFonts w:ascii="楷体" w:eastAsia="楷体" w:hAnsi="楷体" w:hint="eastAsia"/>
                <w:szCs w:val="21"/>
              </w:rPr>
              <w:t>耐撞击</w:t>
            </w:r>
          </w:p>
        </w:tc>
        <w:tc>
          <w:tcPr>
            <w:tcW w:w="6588" w:type="dxa"/>
            <w:gridSpan w:val="4"/>
            <w:tcBorders>
              <w:right w:val="single" w:sz="4" w:space="0" w:color="auto"/>
            </w:tcBorders>
            <w:shd w:val="clear" w:color="auto" w:fill="auto"/>
            <w:vAlign w:val="center"/>
          </w:tcPr>
          <w:p w14:paraId="62629A93" w14:textId="77777777" w:rsidR="00581272" w:rsidRDefault="00D72BEC">
            <w:pPr>
              <w:widowControl/>
              <w:rPr>
                <w:rFonts w:ascii="楷体" w:eastAsia="楷体" w:hAnsi="楷体"/>
                <w:szCs w:val="21"/>
              </w:rPr>
            </w:pPr>
            <w:r>
              <w:rPr>
                <w:rFonts w:ascii="楷体" w:eastAsia="楷体" w:hAnsi="楷体" w:hint="eastAsia"/>
                <w:szCs w:val="21"/>
              </w:rPr>
              <w:t>应无划痕、翘曲、裂纹、破裂、断裂或穿孔</w:t>
            </w:r>
          </w:p>
        </w:tc>
      </w:tr>
      <w:tr w:rsidR="00581272" w14:paraId="2442CF63" w14:textId="77777777">
        <w:trPr>
          <w:trHeight w:val="642"/>
          <w:jc w:val="center"/>
        </w:trPr>
        <w:tc>
          <w:tcPr>
            <w:tcW w:w="671" w:type="dxa"/>
            <w:vMerge w:val="restart"/>
            <w:tcBorders>
              <w:left w:val="single" w:sz="4" w:space="0" w:color="auto"/>
            </w:tcBorders>
            <w:shd w:val="clear" w:color="auto" w:fill="auto"/>
            <w:vAlign w:val="center"/>
          </w:tcPr>
          <w:p w14:paraId="16D1715A" w14:textId="77777777" w:rsidR="00581272" w:rsidRDefault="00D72BEC">
            <w:pPr>
              <w:widowControl/>
              <w:rPr>
                <w:rFonts w:ascii="楷体" w:eastAsia="楷体" w:hAnsi="楷体"/>
                <w:szCs w:val="21"/>
              </w:rPr>
            </w:pPr>
            <w:r>
              <w:rPr>
                <w:rFonts w:ascii="楷体" w:eastAsia="楷体" w:hAnsi="楷体"/>
                <w:szCs w:val="21"/>
              </w:rPr>
              <w:t>14</w:t>
            </w:r>
          </w:p>
        </w:tc>
        <w:tc>
          <w:tcPr>
            <w:tcW w:w="1263" w:type="dxa"/>
            <w:vMerge w:val="restart"/>
            <w:shd w:val="clear" w:color="auto" w:fill="auto"/>
            <w:vAlign w:val="center"/>
          </w:tcPr>
          <w:p w14:paraId="7BF64376" w14:textId="77777777" w:rsidR="00581272" w:rsidRDefault="00D72BEC">
            <w:pPr>
              <w:widowControl/>
              <w:rPr>
                <w:rFonts w:ascii="楷体" w:eastAsia="楷体" w:hAnsi="楷体"/>
                <w:szCs w:val="21"/>
              </w:rPr>
            </w:pPr>
            <w:r>
              <w:rPr>
                <w:rFonts w:ascii="楷体" w:eastAsia="楷体" w:hAnsi="楷体" w:hint="eastAsia"/>
                <w:szCs w:val="21"/>
              </w:rPr>
              <w:t>涂层</w:t>
            </w:r>
          </w:p>
        </w:tc>
        <w:tc>
          <w:tcPr>
            <w:tcW w:w="6588" w:type="dxa"/>
            <w:gridSpan w:val="4"/>
            <w:tcBorders>
              <w:right w:val="single" w:sz="4" w:space="0" w:color="auto"/>
            </w:tcBorders>
            <w:shd w:val="clear" w:color="auto" w:fill="auto"/>
            <w:vAlign w:val="center"/>
          </w:tcPr>
          <w:p w14:paraId="318707CB" w14:textId="77777777" w:rsidR="00581272" w:rsidRDefault="00D72BEC">
            <w:pPr>
              <w:rPr>
                <w:rFonts w:ascii="楷体" w:eastAsia="楷体" w:hAnsi="楷体"/>
                <w:szCs w:val="21"/>
              </w:rPr>
            </w:pPr>
            <w:r>
              <w:rPr>
                <w:rFonts w:ascii="楷体" w:eastAsia="楷体" w:hAnsi="楷体" w:hint="eastAsia"/>
                <w:szCs w:val="21"/>
              </w:rPr>
              <w:t>吸热体和壳体的涂层应无剥落、反光和发白现象，应给出吸热体涂层的红外发射率，还应给出涂层的反射比。吸热体膜层应为蓝膜或黑膜。</w:t>
            </w:r>
          </w:p>
        </w:tc>
      </w:tr>
      <w:tr w:rsidR="00581272" w14:paraId="3478244B" w14:textId="77777777">
        <w:trPr>
          <w:trHeight w:val="151"/>
          <w:jc w:val="center"/>
        </w:trPr>
        <w:tc>
          <w:tcPr>
            <w:tcW w:w="671" w:type="dxa"/>
            <w:vMerge/>
            <w:tcBorders>
              <w:left w:val="single" w:sz="4" w:space="0" w:color="auto"/>
            </w:tcBorders>
            <w:shd w:val="clear" w:color="auto" w:fill="auto"/>
            <w:vAlign w:val="center"/>
          </w:tcPr>
          <w:p w14:paraId="321ADE3C" w14:textId="77777777" w:rsidR="00581272" w:rsidRDefault="00581272">
            <w:pPr>
              <w:widowControl/>
              <w:rPr>
                <w:rFonts w:ascii="楷体" w:eastAsia="楷体" w:hAnsi="楷体"/>
                <w:szCs w:val="21"/>
              </w:rPr>
            </w:pPr>
          </w:p>
        </w:tc>
        <w:tc>
          <w:tcPr>
            <w:tcW w:w="1263" w:type="dxa"/>
            <w:vMerge/>
            <w:shd w:val="clear" w:color="auto" w:fill="auto"/>
            <w:vAlign w:val="center"/>
          </w:tcPr>
          <w:p w14:paraId="4BCC7265" w14:textId="77777777" w:rsidR="00581272" w:rsidRDefault="00581272">
            <w:pPr>
              <w:widowControl/>
              <w:rPr>
                <w:rFonts w:ascii="楷体" w:eastAsia="楷体" w:hAnsi="楷体"/>
                <w:szCs w:val="21"/>
              </w:rPr>
            </w:pPr>
          </w:p>
        </w:tc>
        <w:tc>
          <w:tcPr>
            <w:tcW w:w="2002" w:type="dxa"/>
            <w:vMerge w:val="restart"/>
            <w:shd w:val="clear" w:color="auto" w:fill="auto"/>
            <w:vAlign w:val="center"/>
          </w:tcPr>
          <w:p w14:paraId="7D4D7B48" w14:textId="77777777" w:rsidR="00581272" w:rsidRDefault="00D72BEC">
            <w:pPr>
              <w:jc w:val="center"/>
              <w:rPr>
                <w:rFonts w:ascii="楷体" w:eastAsia="楷体" w:hAnsi="楷体"/>
                <w:szCs w:val="21"/>
              </w:rPr>
            </w:pPr>
            <w:r>
              <w:rPr>
                <w:rFonts w:ascii="楷体" w:eastAsia="楷体" w:hAnsi="楷体" w:hint="eastAsia"/>
                <w:szCs w:val="21"/>
              </w:rPr>
              <w:t>指标</w:t>
            </w:r>
          </w:p>
        </w:tc>
        <w:tc>
          <w:tcPr>
            <w:tcW w:w="1984" w:type="dxa"/>
            <w:gridSpan w:val="2"/>
            <w:shd w:val="clear" w:color="auto" w:fill="auto"/>
            <w:vAlign w:val="center"/>
          </w:tcPr>
          <w:p w14:paraId="207F7D42" w14:textId="77777777" w:rsidR="00581272" w:rsidRDefault="00D72BEC">
            <w:pPr>
              <w:jc w:val="center"/>
              <w:rPr>
                <w:rFonts w:ascii="楷体" w:eastAsia="楷体" w:hAnsi="楷体"/>
                <w:szCs w:val="21"/>
              </w:rPr>
            </w:pPr>
            <w:r>
              <w:rPr>
                <w:rFonts w:ascii="楷体" w:eastAsia="楷体" w:hAnsi="楷体" w:hint="eastAsia"/>
                <w:szCs w:val="21"/>
              </w:rPr>
              <w:t>要求</w:t>
            </w:r>
          </w:p>
        </w:tc>
        <w:tc>
          <w:tcPr>
            <w:tcW w:w="2602" w:type="dxa"/>
            <w:vMerge w:val="restart"/>
            <w:tcBorders>
              <w:right w:val="single" w:sz="4" w:space="0" w:color="auto"/>
            </w:tcBorders>
            <w:shd w:val="clear" w:color="auto" w:fill="auto"/>
            <w:vAlign w:val="center"/>
          </w:tcPr>
          <w:p w14:paraId="55F50971" w14:textId="77777777" w:rsidR="00581272" w:rsidRDefault="00D72BEC">
            <w:pPr>
              <w:jc w:val="center"/>
              <w:rPr>
                <w:rFonts w:ascii="楷体" w:eastAsia="楷体" w:hAnsi="楷体"/>
                <w:szCs w:val="21"/>
              </w:rPr>
            </w:pPr>
            <w:r>
              <w:rPr>
                <w:rFonts w:ascii="楷体" w:eastAsia="楷体" w:hAnsi="楷体" w:hint="eastAsia"/>
                <w:szCs w:val="21"/>
              </w:rPr>
              <w:t>测试条件</w:t>
            </w:r>
          </w:p>
        </w:tc>
      </w:tr>
      <w:tr w:rsidR="00581272" w14:paraId="2DA2AA06" w14:textId="77777777">
        <w:trPr>
          <w:trHeight w:val="151"/>
          <w:jc w:val="center"/>
        </w:trPr>
        <w:tc>
          <w:tcPr>
            <w:tcW w:w="671" w:type="dxa"/>
            <w:vMerge/>
            <w:tcBorders>
              <w:left w:val="single" w:sz="4" w:space="0" w:color="auto"/>
            </w:tcBorders>
            <w:shd w:val="clear" w:color="auto" w:fill="auto"/>
            <w:vAlign w:val="center"/>
          </w:tcPr>
          <w:p w14:paraId="00152ED6" w14:textId="77777777" w:rsidR="00581272" w:rsidRDefault="00581272">
            <w:pPr>
              <w:rPr>
                <w:rFonts w:ascii="楷体" w:eastAsia="楷体" w:hAnsi="楷体"/>
              </w:rPr>
            </w:pPr>
          </w:p>
        </w:tc>
        <w:tc>
          <w:tcPr>
            <w:tcW w:w="1263" w:type="dxa"/>
            <w:vMerge/>
            <w:shd w:val="clear" w:color="auto" w:fill="auto"/>
            <w:vAlign w:val="center"/>
          </w:tcPr>
          <w:p w14:paraId="47B27633" w14:textId="77777777" w:rsidR="00581272" w:rsidRDefault="00581272">
            <w:pPr>
              <w:rPr>
                <w:rFonts w:ascii="楷体" w:eastAsia="楷体" w:hAnsi="楷体"/>
              </w:rPr>
            </w:pPr>
          </w:p>
        </w:tc>
        <w:tc>
          <w:tcPr>
            <w:tcW w:w="2002" w:type="dxa"/>
            <w:vMerge/>
            <w:shd w:val="clear" w:color="auto" w:fill="auto"/>
            <w:vAlign w:val="center"/>
          </w:tcPr>
          <w:p w14:paraId="246D4DAF" w14:textId="77777777" w:rsidR="00581272" w:rsidRDefault="00581272">
            <w:pPr>
              <w:rPr>
                <w:rFonts w:ascii="楷体" w:eastAsia="楷体" w:hAnsi="楷体"/>
                <w:szCs w:val="21"/>
              </w:rPr>
            </w:pPr>
          </w:p>
        </w:tc>
        <w:tc>
          <w:tcPr>
            <w:tcW w:w="992" w:type="dxa"/>
            <w:shd w:val="clear" w:color="auto" w:fill="auto"/>
            <w:vAlign w:val="center"/>
          </w:tcPr>
          <w:p w14:paraId="1049FACF" w14:textId="77777777" w:rsidR="00581272" w:rsidRDefault="00D72BEC">
            <w:pPr>
              <w:jc w:val="center"/>
              <w:rPr>
                <w:rFonts w:ascii="楷体" w:eastAsia="楷体" w:hAnsi="楷体"/>
                <w:szCs w:val="21"/>
              </w:rPr>
            </w:pPr>
            <w:r>
              <w:rPr>
                <w:rFonts w:ascii="楷体" w:eastAsia="楷体" w:hAnsi="楷体" w:hint="eastAsia"/>
                <w:szCs w:val="21"/>
              </w:rPr>
              <w:t>蓝膜</w:t>
            </w:r>
          </w:p>
        </w:tc>
        <w:tc>
          <w:tcPr>
            <w:tcW w:w="992" w:type="dxa"/>
            <w:shd w:val="clear" w:color="auto" w:fill="auto"/>
            <w:vAlign w:val="center"/>
          </w:tcPr>
          <w:p w14:paraId="01278E93" w14:textId="77777777" w:rsidR="00581272" w:rsidRDefault="00D72BEC">
            <w:pPr>
              <w:jc w:val="center"/>
              <w:rPr>
                <w:rFonts w:ascii="楷体" w:eastAsia="楷体" w:hAnsi="楷体"/>
                <w:szCs w:val="21"/>
              </w:rPr>
            </w:pPr>
            <w:r>
              <w:rPr>
                <w:rFonts w:ascii="楷体" w:eastAsia="楷体" w:hAnsi="楷体" w:hint="eastAsia"/>
                <w:szCs w:val="21"/>
              </w:rPr>
              <w:t>黑膜</w:t>
            </w:r>
          </w:p>
        </w:tc>
        <w:tc>
          <w:tcPr>
            <w:tcW w:w="2602" w:type="dxa"/>
            <w:vMerge/>
            <w:tcBorders>
              <w:right w:val="single" w:sz="4" w:space="0" w:color="auto"/>
            </w:tcBorders>
            <w:shd w:val="clear" w:color="auto" w:fill="auto"/>
            <w:vAlign w:val="center"/>
          </w:tcPr>
          <w:p w14:paraId="659559CB" w14:textId="77777777" w:rsidR="00581272" w:rsidRDefault="00581272">
            <w:pPr>
              <w:rPr>
                <w:rFonts w:ascii="楷体" w:eastAsia="楷体" w:hAnsi="楷体"/>
                <w:szCs w:val="21"/>
              </w:rPr>
            </w:pPr>
          </w:p>
        </w:tc>
      </w:tr>
      <w:tr w:rsidR="00581272" w14:paraId="0CFF2381" w14:textId="77777777">
        <w:trPr>
          <w:trHeight w:val="310"/>
          <w:jc w:val="center"/>
        </w:trPr>
        <w:tc>
          <w:tcPr>
            <w:tcW w:w="671" w:type="dxa"/>
            <w:vMerge/>
            <w:tcBorders>
              <w:left w:val="single" w:sz="4" w:space="0" w:color="auto"/>
            </w:tcBorders>
            <w:shd w:val="clear" w:color="auto" w:fill="auto"/>
            <w:vAlign w:val="center"/>
          </w:tcPr>
          <w:p w14:paraId="54616EFC" w14:textId="77777777" w:rsidR="00581272" w:rsidRDefault="00581272">
            <w:pPr>
              <w:widowControl/>
              <w:rPr>
                <w:rFonts w:ascii="楷体" w:eastAsia="楷体" w:hAnsi="楷体"/>
                <w:szCs w:val="21"/>
              </w:rPr>
            </w:pPr>
          </w:p>
        </w:tc>
        <w:tc>
          <w:tcPr>
            <w:tcW w:w="1263" w:type="dxa"/>
            <w:vMerge/>
            <w:shd w:val="clear" w:color="auto" w:fill="auto"/>
            <w:vAlign w:val="center"/>
          </w:tcPr>
          <w:p w14:paraId="38EBAC56" w14:textId="77777777" w:rsidR="00581272" w:rsidRDefault="00581272">
            <w:pPr>
              <w:widowControl/>
              <w:rPr>
                <w:rFonts w:ascii="楷体" w:eastAsia="楷体" w:hAnsi="楷体"/>
                <w:szCs w:val="21"/>
              </w:rPr>
            </w:pPr>
          </w:p>
        </w:tc>
        <w:tc>
          <w:tcPr>
            <w:tcW w:w="2002" w:type="dxa"/>
            <w:shd w:val="clear" w:color="auto" w:fill="auto"/>
            <w:vAlign w:val="center"/>
          </w:tcPr>
          <w:p w14:paraId="443F4392" w14:textId="77777777" w:rsidR="00581272" w:rsidRDefault="00D72BEC">
            <w:pPr>
              <w:rPr>
                <w:rFonts w:ascii="楷体" w:eastAsia="楷体" w:hAnsi="楷体"/>
                <w:szCs w:val="21"/>
              </w:rPr>
            </w:pPr>
            <w:r>
              <w:rPr>
                <w:rFonts w:ascii="楷体" w:eastAsia="楷体" w:hAnsi="楷体" w:hint="eastAsia"/>
                <w:szCs w:val="21"/>
              </w:rPr>
              <w:t>吸收比</w:t>
            </w:r>
          </w:p>
        </w:tc>
        <w:tc>
          <w:tcPr>
            <w:tcW w:w="992" w:type="dxa"/>
            <w:shd w:val="clear" w:color="auto" w:fill="auto"/>
            <w:vAlign w:val="center"/>
          </w:tcPr>
          <w:p w14:paraId="4A101A32" w14:textId="77777777" w:rsidR="00581272" w:rsidRDefault="00D72BEC">
            <w:pPr>
              <w:rPr>
                <w:rFonts w:ascii="楷体" w:eastAsia="楷体" w:hAnsi="楷体"/>
                <w:szCs w:val="21"/>
              </w:rPr>
            </w:pPr>
            <w:r>
              <w:rPr>
                <w:rFonts w:ascii="楷体" w:eastAsia="楷体" w:hAnsi="楷体" w:hint="eastAsia"/>
                <w:szCs w:val="21"/>
              </w:rPr>
              <w:t>≥</w:t>
            </w:r>
            <w:r>
              <w:rPr>
                <w:rFonts w:ascii="楷体" w:eastAsia="楷体" w:hAnsi="楷体"/>
                <w:szCs w:val="21"/>
              </w:rPr>
              <w:t>0.92</w:t>
            </w:r>
          </w:p>
        </w:tc>
        <w:tc>
          <w:tcPr>
            <w:tcW w:w="992" w:type="dxa"/>
            <w:shd w:val="clear" w:color="auto" w:fill="auto"/>
            <w:vAlign w:val="center"/>
          </w:tcPr>
          <w:p w14:paraId="66C9C80E" w14:textId="77777777" w:rsidR="00581272" w:rsidRDefault="00D72BEC">
            <w:pPr>
              <w:rPr>
                <w:rFonts w:ascii="楷体" w:eastAsia="楷体" w:hAnsi="楷体"/>
                <w:szCs w:val="21"/>
              </w:rPr>
            </w:pPr>
            <w:r>
              <w:rPr>
                <w:rFonts w:ascii="楷体" w:eastAsia="楷体" w:hAnsi="楷体" w:hint="eastAsia"/>
                <w:szCs w:val="21"/>
              </w:rPr>
              <w:t>≥</w:t>
            </w:r>
            <w:r>
              <w:rPr>
                <w:rFonts w:ascii="楷体" w:eastAsia="楷体" w:hAnsi="楷体"/>
                <w:szCs w:val="21"/>
              </w:rPr>
              <w:t>0.92</w:t>
            </w:r>
          </w:p>
        </w:tc>
        <w:tc>
          <w:tcPr>
            <w:tcW w:w="2602" w:type="dxa"/>
            <w:tcBorders>
              <w:right w:val="single" w:sz="4" w:space="0" w:color="auto"/>
            </w:tcBorders>
            <w:shd w:val="clear" w:color="auto" w:fill="auto"/>
            <w:vAlign w:val="center"/>
          </w:tcPr>
          <w:p w14:paraId="660C9D65" w14:textId="77777777" w:rsidR="00581272" w:rsidRPr="00581272" w:rsidRDefault="00D72BEC">
            <w:pPr>
              <w:rPr>
                <w:rFonts w:ascii="楷体" w:eastAsia="楷体" w:hAnsi="楷体"/>
                <w:szCs w:val="21"/>
                <w:rPrChange w:id="53" w:author="ZQ" w:date="2023-06-05T10:00:00Z">
                  <w:rPr>
                    <w:rFonts w:ascii="楷体" w:eastAsia="楷体" w:hAnsi="楷体"/>
                    <w:szCs w:val="21"/>
                    <w:highlight w:val="yellow"/>
                  </w:rPr>
                </w:rPrChange>
              </w:rPr>
            </w:pPr>
            <w:r>
              <w:rPr>
                <w:rFonts w:ascii="楷体" w:eastAsia="楷体" w:hAnsi="楷体"/>
                <w:szCs w:val="21"/>
              </w:rPr>
              <w:t>AM1.5</w:t>
            </w:r>
            <w:r>
              <w:rPr>
                <w:rFonts w:ascii="楷体" w:eastAsia="楷体" w:hAnsi="楷体"/>
                <w:szCs w:val="21"/>
              </w:rPr>
              <w:t>条件下</w:t>
            </w:r>
          </w:p>
        </w:tc>
      </w:tr>
      <w:tr w:rsidR="00581272" w14:paraId="720ECACD" w14:textId="77777777">
        <w:trPr>
          <w:trHeight w:val="350"/>
          <w:jc w:val="center"/>
        </w:trPr>
        <w:tc>
          <w:tcPr>
            <w:tcW w:w="671" w:type="dxa"/>
            <w:vMerge/>
            <w:tcBorders>
              <w:left w:val="single" w:sz="4" w:space="0" w:color="auto"/>
            </w:tcBorders>
            <w:shd w:val="clear" w:color="auto" w:fill="auto"/>
            <w:vAlign w:val="center"/>
          </w:tcPr>
          <w:p w14:paraId="3301D059" w14:textId="77777777" w:rsidR="00581272" w:rsidRDefault="00581272">
            <w:pPr>
              <w:widowControl/>
              <w:rPr>
                <w:rFonts w:ascii="楷体" w:eastAsia="楷体" w:hAnsi="楷体"/>
                <w:szCs w:val="21"/>
              </w:rPr>
            </w:pPr>
          </w:p>
        </w:tc>
        <w:tc>
          <w:tcPr>
            <w:tcW w:w="1263" w:type="dxa"/>
            <w:vMerge/>
            <w:shd w:val="clear" w:color="auto" w:fill="auto"/>
            <w:vAlign w:val="center"/>
          </w:tcPr>
          <w:p w14:paraId="67A2C0EB" w14:textId="77777777" w:rsidR="00581272" w:rsidRDefault="00581272">
            <w:pPr>
              <w:widowControl/>
              <w:rPr>
                <w:rFonts w:ascii="楷体" w:eastAsia="楷体" w:hAnsi="楷体"/>
                <w:szCs w:val="21"/>
              </w:rPr>
            </w:pPr>
          </w:p>
        </w:tc>
        <w:tc>
          <w:tcPr>
            <w:tcW w:w="2002" w:type="dxa"/>
            <w:shd w:val="clear" w:color="auto" w:fill="auto"/>
            <w:vAlign w:val="center"/>
          </w:tcPr>
          <w:p w14:paraId="69CFE85C" w14:textId="77777777" w:rsidR="00581272" w:rsidRDefault="00D72BEC">
            <w:pPr>
              <w:rPr>
                <w:rFonts w:ascii="楷体" w:eastAsia="楷体" w:hAnsi="楷体"/>
                <w:szCs w:val="21"/>
              </w:rPr>
            </w:pPr>
            <w:r>
              <w:rPr>
                <w:rFonts w:ascii="楷体" w:eastAsia="楷体" w:hAnsi="楷体" w:hint="eastAsia"/>
                <w:szCs w:val="21"/>
              </w:rPr>
              <w:t>法向发射比</w:t>
            </w:r>
          </w:p>
        </w:tc>
        <w:tc>
          <w:tcPr>
            <w:tcW w:w="992" w:type="dxa"/>
            <w:shd w:val="clear" w:color="auto" w:fill="auto"/>
            <w:vAlign w:val="center"/>
          </w:tcPr>
          <w:p w14:paraId="68120E53" w14:textId="77777777" w:rsidR="00581272" w:rsidRDefault="00D72BEC">
            <w:pPr>
              <w:rPr>
                <w:rFonts w:ascii="楷体" w:eastAsia="楷体" w:hAnsi="楷体"/>
                <w:szCs w:val="21"/>
              </w:rPr>
            </w:pPr>
            <w:r>
              <w:rPr>
                <w:rFonts w:ascii="楷体" w:eastAsia="楷体" w:hAnsi="楷体" w:hint="eastAsia"/>
                <w:szCs w:val="21"/>
              </w:rPr>
              <w:t>≤</w:t>
            </w:r>
            <w:r>
              <w:rPr>
                <w:rFonts w:ascii="楷体" w:eastAsia="楷体" w:hAnsi="楷体"/>
                <w:szCs w:val="21"/>
              </w:rPr>
              <w:t>0.1</w:t>
            </w:r>
          </w:p>
        </w:tc>
        <w:tc>
          <w:tcPr>
            <w:tcW w:w="992" w:type="dxa"/>
            <w:shd w:val="clear" w:color="auto" w:fill="auto"/>
            <w:vAlign w:val="center"/>
          </w:tcPr>
          <w:p w14:paraId="17BC7E7D" w14:textId="77777777" w:rsidR="00581272" w:rsidRDefault="00D72BEC">
            <w:pPr>
              <w:rPr>
                <w:rFonts w:ascii="楷体" w:eastAsia="楷体" w:hAnsi="楷体"/>
                <w:szCs w:val="21"/>
              </w:rPr>
            </w:pPr>
            <w:r>
              <w:rPr>
                <w:rFonts w:ascii="楷体" w:eastAsia="楷体" w:hAnsi="楷体" w:hint="eastAsia"/>
                <w:szCs w:val="21"/>
              </w:rPr>
              <w:t>≤</w:t>
            </w:r>
            <w:r>
              <w:rPr>
                <w:rFonts w:ascii="楷体" w:eastAsia="楷体" w:hAnsi="楷体"/>
                <w:szCs w:val="21"/>
              </w:rPr>
              <w:t>0.2</w:t>
            </w:r>
          </w:p>
        </w:tc>
        <w:tc>
          <w:tcPr>
            <w:tcW w:w="2602" w:type="dxa"/>
            <w:tcBorders>
              <w:right w:val="single" w:sz="4" w:space="0" w:color="auto"/>
            </w:tcBorders>
            <w:shd w:val="clear" w:color="auto" w:fill="auto"/>
            <w:vAlign w:val="center"/>
          </w:tcPr>
          <w:p w14:paraId="354D5050" w14:textId="77777777" w:rsidR="00581272" w:rsidRPr="00581272" w:rsidRDefault="00D72BEC">
            <w:pPr>
              <w:rPr>
                <w:rFonts w:ascii="楷体" w:eastAsia="楷体" w:hAnsi="楷体"/>
                <w:szCs w:val="21"/>
                <w:rPrChange w:id="54" w:author="ZQ" w:date="2023-06-05T10:00:00Z">
                  <w:rPr>
                    <w:rFonts w:ascii="楷体" w:eastAsia="楷体" w:hAnsi="楷体"/>
                    <w:szCs w:val="21"/>
                    <w:highlight w:val="yellow"/>
                  </w:rPr>
                </w:rPrChange>
              </w:rPr>
            </w:pPr>
            <w:r>
              <w:rPr>
                <w:rFonts w:ascii="楷体" w:eastAsia="楷体" w:hAnsi="楷体"/>
                <w:szCs w:val="21"/>
              </w:rPr>
              <w:t>80℃</w:t>
            </w:r>
            <w:r>
              <w:rPr>
                <w:rFonts w:ascii="楷体" w:eastAsia="楷体" w:hAnsi="楷体"/>
                <w:szCs w:val="21"/>
              </w:rPr>
              <w:t>条件下</w:t>
            </w:r>
          </w:p>
        </w:tc>
      </w:tr>
      <w:tr w:rsidR="00581272" w14:paraId="3021A241" w14:textId="77777777">
        <w:trPr>
          <w:trHeight w:val="280"/>
          <w:jc w:val="center"/>
        </w:trPr>
        <w:tc>
          <w:tcPr>
            <w:tcW w:w="671" w:type="dxa"/>
            <w:vMerge/>
            <w:tcBorders>
              <w:left w:val="single" w:sz="4" w:space="0" w:color="auto"/>
            </w:tcBorders>
            <w:shd w:val="clear" w:color="auto" w:fill="auto"/>
            <w:vAlign w:val="center"/>
          </w:tcPr>
          <w:p w14:paraId="3C870E16" w14:textId="77777777" w:rsidR="00581272" w:rsidRDefault="00581272">
            <w:pPr>
              <w:widowControl/>
              <w:rPr>
                <w:rFonts w:ascii="楷体" w:eastAsia="楷体" w:hAnsi="楷体"/>
                <w:szCs w:val="21"/>
              </w:rPr>
            </w:pPr>
          </w:p>
        </w:tc>
        <w:tc>
          <w:tcPr>
            <w:tcW w:w="1263" w:type="dxa"/>
            <w:vMerge/>
            <w:shd w:val="clear" w:color="auto" w:fill="auto"/>
            <w:vAlign w:val="center"/>
          </w:tcPr>
          <w:p w14:paraId="24344653" w14:textId="77777777" w:rsidR="00581272" w:rsidRDefault="00581272">
            <w:pPr>
              <w:widowControl/>
              <w:rPr>
                <w:rFonts w:ascii="楷体" w:eastAsia="楷体" w:hAnsi="楷体"/>
                <w:szCs w:val="21"/>
              </w:rPr>
            </w:pPr>
          </w:p>
        </w:tc>
        <w:tc>
          <w:tcPr>
            <w:tcW w:w="2002" w:type="dxa"/>
            <w:shd w:val="clear" w:color="auto" w:fill="auto"/>
            <w:vAlign w:val="center"/>
          </w:tcPr>
          <w:p w14:paraId="047A99F3" w14:textId="77777777" w:rsidR="00581272" w:rsidRDefault="00D72BEC">
            <w:pPr>
              <w:rPr>
                <w:rFonts w:ascii="楷体" w:eastAsia="楷体" w:hAnsi="楷体"/>
                <w:szCs w:val="21"/>
              </w:rPr>
            </w:pPr>
            <w:r>
              <w:rPr>
                <w:rFonts w:ascii="楷体" w:eastAsia="楷体" w:hAnsi="楷体" w:hint="eastAsia"/>
                <w:szCs w:val="21"/>
              </w:rPr>
              <w:t>光学性能衰减系数</w:t>
            </w:r>
          </w:p>
        </w:tc>
        <w:tc>
          <w:tcPr>
            <w:tcW w:w="1984" w:type="dxa"/>
            <w:gridSpan w:val="2"/>
            <w:shd w:val="clear" w:color="auto" w:fill="auto"/>
            <w:vAlign w:val="center"/>
          </w:tcPr>
          <w:p w14:paraId="6E70B0CD" w14:textId="77777777" w:rsidR="00581272" w:rsidRDefault="00D72BEC">
            <w:pPr>
              <w:rPr>
                <w:rFonts w:ascii="楷体" w:eastAsia="楷体" w:hAnsi="楷体"/>
                <w:szCs w:val="21"/>
              </w:rPr>
            </w:pPr>
            <w:r>
              <w:rPr>
                <w:rFonts w:ascii="楷体" w:eastAsia="楷体" w:hAnsi="楷体" w:hint="eastAsia"/>
                <w:szCs w:val="21"/>
              </w:rPr>
              <w:t>不大于</w:t>
            </w:r>
            <w:r>
              <w:rPr>
                <w:rFonts w:ascii="楷体" w:eastAsia="楷体" w:hAnsi="楷体"/>
                <w:szCs w:val="21"/>
              </w:rPr>
              <w:t>0.05</w:t>
            </w:r>
          </w:p>
        </w:tc>
        <w:tc>
          <w:tcPr>
            <w:tcW w:w="2602" w:type="dxa"/>
            <w:tcBorders>
              <w:right w:val="single" w:sz="4" w:space="0" w:color="auto"/>
            </w:tcBorders>
            <w:shd w:val="clear" w:color="auto" w:fill="auto"/>
            <w:vAlign w:val="center"/>
          </w:tcPr>
          <w:p w14:paraId="743BAB25" w14:textId="77777777" w:rsidR="00581272" w:rsidRDefault="00D72BEC">
            <w:pPr>
              <w:rPr>
                <w:rFonts w:ascii="楷体" w:eastAsia="楷体" w:hAnsi="楷体"/>
                <w:szCs w:val="21"/>
              </w:rPr>
            </w:pPr>
            <w:r>
              <w:rPr>
                <w:rFonts w:ascii="楷体" w:eastAsia="楷体" w:hAnsi="楷体"/>
                <w:szCs w:val="21"/>
              </w:rPr>
              <w:t>250℃</w:t>
            </w:r>
            <w:r>
              <w:rPr>
                <w:rFonts w:ascii="楷体" w:eastAsia="楷体" w:hAnsi="楷体"/>
                <w:szCs w:val="21"/>
              </w:rPr>
              <w:t>、</w:t>
            </w:r>
            <w:r>
              <w:rPr>
                <w:rFonts w:ascii="楷体" w:eastAsia="楷体" w:hAnsi="楷体"/>
                <w:szCs w:val="21"/>
              </w:rPr>
              <w:t>200h</w:t>
            </w:r>
            <w:r>
              <w:rPr>
                <w:rFonts w:ascii="楷体" w:eastAsia="楷体" w:hAnsi="楷体"/>
                <w:szCs w:val="21"/>
              </w:rPr>
              <w:t>高温耐久</w:t>
            </w:r>
          </w:p>
        </w:tc>
      </w:tr>
      <w:tr w:rsidR="00581272" w14:paraId="4CCDF3F7" w14:textId="77777777">
        <w:trPr>
          <w:trHeight w:val="330"/>
          <w:jc w:val="center"/>
        </w:trPr>
        <w:tc>
          <w:tcPr>
            <w:tcW w:w="671" w:type="dxa"/>
            <w:vMerge/>
            <w:tcBorders>
              <w:left w:val="single" w:sz="4" w:space="0" w:color="auto"/>
            </w:tcBorders>
            <w:shd w:val="clear" w:color="auto" w:fill="auto"/>
            <w:vAlign w:val="center"/>
          </w:tcPr>
          <w:p w14:paraId="155A5C2D" w14:textId="77777777" w:rsidR="00581272" w:rsidRDefault="00581272">
            <w:pPr>
              <w:widowControl/>
              <w:rPr>
                <w:rFonts w:ascii="楷体" w:eastAsia="楷体" w:hAnsi="楷体"/>
                <w:szCs w:val="21"/>
              </w:rPr>
            </w:pPr>
          </w:p>
        </w:tc>
        <w:tc>
          <w:tcPr>
            <w:tcW w:w="1263" w:type="dxa"/>
            <w:vMerge/>
            <w:shd w:val="clear" w:color="auto" w:fill="auto"/>
            <w:vAlign w:val="center"/>
          </w:tcPr>
          <w:p w14:paraId="468EE58A" w14:textId="77777777" w:rsidR="00581272" w:rsidRDefault="00581272">
            <w:pPr>
              <w:widowControl/>
              <w:rPr>
                <w:rFonts w:ascii="楷体" w:eastAsia="楷体" w:hAnsi="楷体"/>
                <w:szCs w:val="21"/>
              </w:rPr>
            </w:pPr>
          </w:p>
        </w:tc>
        <w:tc>
          <w:tcPr>
            <w:tcW w:w="2002" w:type="dxa"/>
            <w:shd w:val="clear" w:color="auto" w:fill="auto"/>
            <w:vAlign w:val="center"/>
          </w:tcPr>
          <w:p w14:paraId="7308CC00" w14:textId="77777777" w:rsidR="00581272" w:rsidRDefault="00D72BEC">
            <w:pPr>
              <w:rPr>
                <w:rFonts w:ascii="楷体" w:eastAsia="楷体" w:hAnsi="楷体"/>
                <w:szCs w:val="21"/>
              </w:rPr>
            </w:pPr>
            <w:r>
              <w:rPr>
                <w:rFonts w:ascii="楷体" w:eastAsia="楷体" w:hAnsi="楷体" w:hint="eastAsia"/>
                <w:szCs w:val="21"/>
              </w:rPr>
              <w:t>太阳吸收比老化结果</w:t>
            </w:r>
          </w:p>
        </w:tc>
        <w:tc>
          <w:tcPr>
            <w:tcW w:w="1984" w:type="dxa"/>
            <w:gridSpan w:val="2"/>
            <w:shd w:val="clear" w:color="auto" w:fill="auto"/>
            <w:vAlign w:val="center"/>
          </w:tcPr>
          <w:p w14:paraId="33871948" w14:textId="77777777" w:rsidR="00581272" w:rsidRDefault="00D72BEC">
            <w:pPr>
              <w:rPr>
                <w:rFonts w:ascii="楷体" w:eastAsia="楷体" w:hAnsi="楷体"/>
                <w:szCs w:val="21"/>
              </w:rPr>
            </w:pPr>
            <w:r>
              <w:rPr>
                <w:rFonts w:ascii="楷体" w:eastAsia="楷体" w:hAnsi="楷体" w:hint="eastAsia"/>
                <w:szCs w:val="21"/>
              </w:rPr>
              <w:t>不小于原值的</w:t>
            </w:r>
            <w:r>
              <w:rPr>
                <w:rFonts w:ascii="楷体" w:eastAsia="楷体" w:hAnsi="楷体"/>
                <w:szCs w:val="21"/>
              </w:rPr>
              <w:t>0.95</w:t>
            </w:r>
          </w:p>
        </w:tc>
        <w:tc>
          <w:tcPr>
            <w:tcW w:w="2602" w:type="dxa"/>
            <w:tcBorders>
              <w:right w:val="single" w:sz="4" w:space="0" w:color="auto"/>
            </w:tcBorders>
            <w:shd w:val="clear" w:color="auto" w:fill="auto"/>
            <w:vAlign w:val="center"/>
          </w:tcPr>
          <w:p w14:paraId="60E1AD9B" w14:textId="77777777" w:rsidR="00581272" w:rsidRDefault="00D72BEC">
            <w:pPr>
              <w:rPr>
                <w:rFonts w:ascii="楷体" w:eastAsia="楷体" w:hAnsi="楷体"/>
                <w:szCs w:val="21"/>
              </w:rPr>
            </w:pPr>
            <w:r>
              <w:rPr>
                <w:rFonts w:ascii="楷体" w:eastAsia="楷体" w:hAnsi="楷体"/>
                <w:szCs w:val="21"/>
              </w:rPr>
              <w:t>72</w:t>
            </w:r>
            <w:r>
              <w:rPr>
                <w:rFonts w:ascii="楷体" w:eastAsia="楷体" w:hAnsi="楷体"/>
                <w:szCs w:val="21"/>
              </w:rPr>
              <w:t>小时老化，与样片原值对比</w:t>
            </w:r>
          </w:p>
        </w:tc>
      </w:tr>
      <w:tr w:rsidR="00581272" w14:paraId="39BC5F03" w14:textId="77777777">
        <w:trPr>
          <w:trHeight w:val="290"/>
          <w:jc w:val="center"/>
        </w:trPr>
        <w:tc>
          <w:tcPr>
            <w:tcW w:w="671" w:type="dxa"/>
            <w:vMerge/>
            <w:tcBorders>
              <w:left w:val="single" w:sz="4" w:space="0" w:color="auto"/>
            </w:tcBorders>
            <w:shd w:val="clear" w:color="auto" w:fill="auto"/>
            <w:vAlign w:val="center"/>
          </w:tcPr>
          <w:p w14:paraId="141530B6" w14:textId="77777777" w:rsidR="00581272" w:rsidRDefault="00581272">
            <w:pPr>
              <w:widowControl/>
              <w:rPr>
                <w:rFonts w:ascii="楷体" w:eastAsia="楷体" w:hAnsi="楷体"/>
                <w:szCs w:val="21"/>
              </w:rPr>
            </w:pPr>
          </w:p>
        </w:tc>
        <w:tc>
          <w:tcPr>
            <w:tcW w:w="1263" w:type="dxa"/>
            <w:vMerge/>
            <w:shd w:val="clear" w:color="auto" w:fill="auto"/>
            <w:vAlign w:val="center"/>
          </w:tcPr>
          <w:p w14:paraId="0BFA71C3" w14:textId="77777777" w:rsidR="00581272" w:rsidRDefault="00581272">
            <w:pPr>
              <w:widowControl/>
              <w:rPr>
                <w:rFonts w:ascii="楷体" w:eastAsia="楷体" w:hAnsi="楷体"/>
                <w:szCs w:val="21"/>
              </w:rPr>
            </w:pPr>
          </w:p>
        </w:tc>
        <w:tc>
          <w:tcPr>
            <w:tcW w:w="2002" w:type="dxa"/>
            <w:shd w:val="clear" w:color="auto" w:fill="auto"/>
            <w:vAlign w:val="center"/>
          </w:tcPr>
          <w:p w14:paraId="21EB0FCC" w14:textId="77777777" w:rsidR="00581272" w:rsidRDefault="00D72BEC">
            <w:pPr>
              <w:rPr>
                <w:rFonts w:ascii="楷体" w:eastAsia="楷体" w:hAnsi="楷体"/>
                <w:szCs w:val="21"/>
              </w:rPr>
            </w:pPr>
            <w:r>
              <w:rPr>
                <w:rFonts w:ascii="楷体" w:eastAsia="楷体" w:hAnsi="楷体" w:hint="eastAsia"/>
                <w:szCs w:val="21"/>
              </w:rPr>
              <w:t>法向发射比老化结果</w:t>
            </w:r>
          </w:p>
        </w:tc>
        <w:tc>
          <w:tcPr>
            <w:tcW w:w="1984" w:type="dxa"/>
            <w:gridSpan w:val="2"/>
            <w:shd w:val="clear" w:color="auto" w:fill="auto"/>
            <w:vAlign w:val="center"/>
          </w:tcPr>
          <w:p w14:paraId="51C9C34D" w14:textId="77777777" w:rsidR="00581272" w:rsidRDefault="00D72BEC">
            <w:pPr>
              <w:rPr>
                <w:rFonts w:ascii="楷体" w:eastAsia="楷体" w:hAnsi="楷体"/>
                <w:szCs w:val="21"/>
              </w:rPr>
            </w:pPr>
            <w:r>
              <w:rPr>
                <w:rFonts w:ascii="楷体" w:eastAsia="楷体" w:hAnsi="楷体" w:hint="eastAsia"/>
                <w:szCs w:val="21"/>
              </w:rPr>
              <w:t>不大于原值的</w:t>
            </w:r>
            <w:r>
              <w:rPr>
                <w:rFonts w:ascii="楷体" w:eastAsia="楷体" w:hAnsi="楷体"/>
                <w:szCs w:val="21"/>
              </w:rPr>
              <w:t>1.05</w:t>
            </w:r>
          </w:p>
        </w:tc>
        <w:tc>
          <w:tcPr>
            <w:tcW w:w="2602" w:type="dxa"/>
            <w:tcBorders>
              <w:right w:val="single" w:sz="4" w:space="0" w:color="auto"/>
            </w:tcBorders>
            <w:shd w:val="clear" w:color="auto" w:fill="auto"/>
            <w:vAlign w:val="center"/>
          </w:tcPr>
          <w:p w14:paraId="445631AC" w14:textId="77777777" w:rsidR="00581272" w:rsidRDefault="00D72BEC">
            <w:pPr>
              <w:rPr>
                <w:rFonts w:ascii="楷体" w:eastAsia="楷体" w:hAnsi="楷体"/>
                <w:szCs w:val="21"/>
              </w:rPr>
            </w:pPr>
            <w:r>
              <w:rPr>
                <w:rFonts w:ascii="楷体" w:eastAsia="楷体" w:hAnsi="楷体"/>
                <w:szCs w:val="21"/>
              </w:rPr>
              <w:t>72</w:t>
            </w:r>
            <w:r>
              <w:rPr>
                <w:rFonts w:ascii="楷体" w:eastAsia="楷体" w:hAnsi="楷体"/>
                <w:szCs w:val="21"/>
              </w:rPr>
              <w:t>小时老化，与样片原值对比</w:t>
            </w:r>
          </w:p>
        </w:tc>
      </w:tr>
      <w:tr w:rsidR="00581272" w14:paraId="0E3433B8" w14:textId="77777777">
        <w:trPr>
          <w:trHeight w:val="290"/>
          <w:jc w:val="center"/>
        </w:trPr>
        <w:tc>
          <w:tcPr>
            <w:tcW w:w="671" w:type="dxa"/>
            <w:vMerge/>
            <w:tcBorders>
              <w:left w:val="single" w:sz="4" w:space="0" w:color="auto"/>
            </w:tcBorders>
            <w:shd w:val="clear" w:color="auto" w:fill="auto"/>
            <w:vAlign w:val="center"/>
          </w:tcPr>
          <w:p w14:paraId="0A95D387" w14:textId="77777777" w:rsidR="00581272" w:rsidRDefault="00581272">
            <w:pPr>
              <w:widowControl/>
              <w:rPr>
                <w:rFonts w:ascii="楷体" w:eastAsia="楷体" w:hAnsi="楷体"/>
                <w:szCs w:val="21"/>
              </w:rPr>
            </w:pPr>
          </w:p>
        </w:tc>
        <w:tc>
          <w:tcPr>
            <w:tcW w:w="1263" w:type="dxa"/>
            <w:vMerge/>
            <w:shd w:val="clear" w:color="auto" w:fill="auto"/>
            <w:vAlign w:val="center"/>
          </w:tcPr>
          <w:p w14:paraId="30E0A8ED" w14:textId="77777777" w:rsidR="00581272" w:rsidRDefault="00581272">
            <w:pPr>
              <w:widowControl/>
              <w:rPr>
                <w:rFonts w:ascii="楷体" w:eastAsia="楷体" w:hAnsi="楷体"/>
                <w:szCs w:val="21"/>
              </w:rPr>
            </w:pPr>
          </w:p>
        </w:tc>
        <w:tc>
          <w:tcPr>
            <w:tcW w:w="2002" w:type="dxa"/>
            <w:shd w:val="clear" w:color="auto" w:fill="auto"/>
            <w:vAlign w:val="center"/>
          </w:tcPr>
          <w:p w14:paraId="35BD5F7E" w14:textId="77777777" w:rsidR="00581272" w:rsidRDefault="00D72BEC">
            <w:pPr>
              <w:rPr>
                <w:rFonts w:ascii="楷体" w:eastAsia="楷体" w:hAnsi="楷体"/>
                <w:szCs w:val="21"/>
              </w:rPr>
            </w:pPr>
            <w:r>
              <w:rPr>
                <w:rFonts w:ascii="楷体" w:eastAsia="楷体" w:hAnsi="楷体" w:hint="eastAsia"/>
                <w:szCs w:val="21"/>
              </w:rPr>
              <w:t>涂层附着力</w:t>
            </w:r>
          </w:p>
        </w:tc>
        <w:tc>
          <w:tcPr>
            <w:tcW w:w="4586" w:type="dxa"/>
            <w:gridSpan w:val="3"/>
            <w:tcBorders>
              <w:right w:val="single" w:sz="4" w:space="0" w:color="auto"/>
            </w:tcBorders>
            <w:shd w:val="clear" w:color="auto" w:fill="auto"/>
            <w:vAlign w:val="center"/>
          </w:tcPr>
          <w:p w14:paraId="3D0544FB" w14:textId="77777777" w:rsidR="00581272" w:rsidRDefault="00D72BEC">
            <w:pPr>
              <w:rPr>
                <w:rFonts w:ascii="楷体" w:eastAsia="楷体" w:hAnsi="楷体"/>
                <w:szCs w:val="21"/>
              </w:rPr>
            </w:pPr>
            <w:r>
              <w:rPr>
                <w:rFonts w:ascii="楷体" w:eastAsia="楷体" w:hAnsi="楷体" w:hint="eastAsia"/>
                <w:szCs w:val="21"/>
              </w:rPr>
              <w:t>涂层应无剥落，达到</w:t>
            </w:r>
            <w:r>
              <w:rPr>
                <w:rFonts w:ascii="楷体" w:eastAsia="楷体" w:hAnsi="楷体"/>
                <w:szCs w:val="21"/>
              </w:rPr>
              <w:t>GB/T 1720-79</w:t>
            </w:r>
            <w:r>
              <w:rPr>
                <w:rFonts w:ascii="楷体" w:eastAsia="楷体" w:hAnsi="楷体"/>
                <w:szCs w:val="21"/>
              </w:rPr>
              <w:t>规定</w:t>
            </w:r>
            <w:r>
              <w:rPr>
                <w:rFonts w:ascii="楷体" w:eastAsia="楷体" w:hAnsi="楷体"/>
                <w:szCs w:val="21"/>
              </w:rPr>
              <w:t>Ⅰ</w:t>
            </w:r>
            <w:r>
              <w:rPr>
                <w:rFonts w:ascii="楷体" w:eastAsia="楷体" w:hAnsi="楷体"/>
                <w:szCs w:val="21"/>
              </w:rPr>
              <w:t>级</w:t>
            </w:r>
          </w:p>
        </w:tc>
      </w:tr>
      <w:tr w:rsidR="00581272" w14:paraId="65AA82B4" w14:textId="77777777">
        <w:trPr>
          <w:trHeight w:val="290"/>
          <w:jc w:val="center"/>
        </w:trPr>
        <w:tc>
          <w:tcPr>
            <w:tcW w:w="671" w:type="dxa"/>
            <w:vMerge/>
            <w:tcBorders>
              <w:left w:val="single" w:sz="4" w:space="0" w:color="auto"/>
            </w:tcBorders>
            <w:shd w:val="clear" w:color="auto" w:fill="auto"/>
            <w:vAlign w:val="center"/>
          </w:tcPr>
          <w:p w14:paraId="03B0C7DB" w14:textId="77777777" w:rsidR="00581272" w:rsidRDefault="00581272">
            <w:pPr>
              <w:widowControl/>
              <w:rPr>
                <w:rFonts w:ascii="楷体" w:eastAsia="楷体" w:hAnsi="楷体"/>
                <w:szCs w:val="21"/>
              </w:rPr>
            </w:pPr>
          </w:p>
        </w:tc>
        <w:tc>
          <w:tcPr>
            <w:tcW w:w="1263" w:type="dxa"/>
            <w:vMerge/>
            <w:shd w:val="clear" w:color="auto" w:fill="auto"/>
            <w:vAlign w:val="center"/>
          </w:tcPr>
          <w:p w14:paraId="2FEFBDE7" w14:textId="77777777" w:rsidR="00581272" w:rsidRDefault="00581272">
            <w:pPr>
              <w:widowControl/>
              <w:rPr>
                <w:rFonts w:ascii="楷体" w:eastAsia="楷体" w:hAnsi="楷体"/>
                <w:szCs w:val="21"/>
              </w:rPr>
            </w:pPr>
          </w:p>
        </w:tc>
        <w:tc>
          <w:tcPr>
            <w:tcW w:w="2002" w:type="dxa"/>
            <w:shd w:val="clear" w:color="auto" w:fill="auto"/>
            <w:vAlign w:val="center"/>
          </w:tcPr>
          <w:p w14:paraId="1B551A3E" w14:textId="77777777" w:rsidR="00581272" w:rsidRDefault="00D72BEC">
            <w:pPr>
              <w:rPr>
                <w:rFonts w:ascii="楷体" w:eastAsia="楷体" w:hAnsi="楷体"/>
                <w:szCs w:val="21"/>
              </w:rPr>
            </w:pPr>
            <w:proofErr w:type="gramStart"/>
            <w:r>
              <w:rPr>
                <w:rFonts w:ascii="楷体" w:eastAsia="楷体" w:hAnsi="楷体" w:hint="eastAsia"/>
                <w:szCs w:val="21"/>
              </w:rPr>
              <w:t>吸热体耐盐雾</w:t>
            </w:r>
            <w:proofErr w:type="gramEnd"/>
            <w:r>
              <w:rPr>
                <w:rFonts w:ascii="楷体" w:eastAsia="楷体" w:hAnsi="楷体" w:hint="eastAsia"/>
                <w:szCs w:val="21"/>
              </w:rPr>
              <w:t>：</w:t>
            </w:r>
          </w:p>
        </w:tc>
        <w:tc>
          <w:tcPr>
            <w:tcW w:w="4586" w:type="dxa"/>
            <w:gridSpan w:val="3"/>
            <w:tcBorders>
              <w:right w:val="single" w:sz="4" w:space="0" w:color="auto"/>
            </w:tcBorders>
            <w:shd w:val="clear" w:color="auto" w:fill="auto"/>
            <w:vAlign w:val="center"/>
          </w:tcPr>
          <w:p w14:paraId="2ADC6F67" w14:textId="77777777" w:rsidR="00581272" w:rsidRDefault="00D72BEC">
            <w:pPr>
              <w:rPr>
                <w:rFonts w:ascii="楷体" w:eastAsia="楷体" w:hAnsi="楷体"/>
                <w:szCs w:val="21"/>
              </w:rPr>
            </w:pPr>
            <w:r>
              <w:rPr>
                <w:rFonts w:ascii="楷体" w:eastAsia="楷体" w:hAnsi="楷体" w:hint="eastAsia"/>
                <w:szCs w:val="21"/>
              </w:rPr>
              <w:t>涂层基材应无裂纹、起泡、剥落及腐蚀，具体方法应按</w:t>
            </w:r>
            <w:r>
              <w:rPr>
                <w:rFonts w:ascii="楷体" w:eastAsia="楷体" w:hAnsi="楷体"/>
                <w:szCs w:val="21"/>
              </w:rPr>
              <w:t>GB/T 1771-2007</w:t>
            </w:r>
            <w:r>
              <w:rPr>
                <w:rFonts w:ascii="楷体" w:eastAsia="楷体" w:hAnsi="楷体"/>
                <w:szCs w:val="21"/>
              </w:rPr>
              <w:t>标准执行。</w:t>
            </w:r>
          </w:p>
        </w:tc>
      </w:tr>
      <w:tr w:rsidR="00581272" w14:paraId="4A7D8DC1" w14:textId="77777777">
        <w:trPr>
          <w:trHeight w:val="397"/>
          <w:jc w:val="center"/>
        </w:trPr>
        <w:tc>
          <w:tcPr>
            <w:tcW w:w="671" w:type="dxa"/>
            <w:tcBorders>
              <w:left w:val="single" w:sz="4" w:space="0" w:color="auto"/>
            </w:tcBorders>
            <w:shd w:val="clear" w:color="auto" w:fill="auto"/>
            <w:vAlign w:val="center"/>
          </w:tcPr>
          <w:p w14:paraId="59652DBF" w14:textId="77777777" w:rsidR="00581272" w:rsidRDefault="00D72BEC">
            <w:pPr>
              <w:widowControl/>
              <w:rPr>
                <w:rFonts w:ascii="楷体" w:eastAsia="楷体" w:hAnsi="楷体"/>
                <w:szCs w:val="21"/>
              </w:rPr>
            </w:pPr>
            <w:r>
              <w:rPr>
                <w:rFonts w:ascii="楷体" w:eastAsia="楷体" w:hAnsi="楷体"/>
                <w:szCs w:val="21"/>
              </w:rPr>
              <w:t>15</w:t>
            </w:r>
          </w:p>
        </w:tc>
        <w:tc>
          <w:tcPr>
            <w:tcW w:w="1263" w:type="dxa"/>
            <w:shd w:val="clear" w:color="auto" w:fill="auto"/>
            <w:vAlign w:val="center"/>
          </w:tcPr>
          <w:p w14:paraId="1998E9FB" w14:textId="77777777" w:rsidR="00581272" w:rsidRDefault="00D72BEC">
            <w:pPr>
              <w:widowControl/>
              <w:rPr>
                <w:rFonts w:ascii="楷体" w:eastAsia="楷体" w:hAnsi="楷体"/>
                <w:szCs w:val="21"/>
              </w:rPr>
            </w:pPr>
            <w:r>
              <w:rPr>
                <w:rFonts w:ascii="楷体" w:eastAsia="楷体" w:hAnsi="楷体" w:hint="eastAsia"/>
                <w:szCs w:val="21"/>
              </w:rPr>
              <w:t>透射比</w:t>
            </w:r>
          </w:p>
        </w:tc>
        <w:tc>
          <w:tcPr>
            <w:tcW w:w="6588" w:type="dxa"/>
            <w:gridSpan w:val="4"/>
            <w:tcBorders>
              <w:right w:val="single" w:sz="4" w:space="0" w:color="auto"/>
            </w:tcBorders>
            <w:shd w:val="clear" w:color="auto" w:fill="auto"/>
            <w:vAlign w:val="center"/>
          </w:tcPr>
          <w:p w14:paraId="1A5503C0" w14:textId="77777777" w:rsidR="00581272" w:rsidRDefault="00D72BEC">
            <w:pPr>
              <w:widowControl/>
              <w:rPr>
                <w:rFonts w:ascii="楷体" w:eastAsia="楷体" w:hAnsi="楷体"/>
                <w:szCs w:val="21"/>
              </w:rPr>
            </w:pPr>
            <w:r>
              <w:rPr>
                <w:rFonts w:ascii="楷体" w:eastAsia="楷体" w:hAnsi="楷体" w:hint="eastAsia"/>
                <w:szCs w:val="21"/>
              </w:rPr>
              <w:t>不小于</w:t>
            </w:r>
            <w:r>
              <w:rPr>
                <w:rFonts w:ascii="楷体" w:eastAsia="楷体" w:hAnsi="楷体"/>
                <w:szCs w:val="21"/>
              </w:rPr>
              <w:t>0.90</w:t>
            </w:r>
          </w:p>
        </w:tc>
      </w:tr>
      <w:tr w:rsidR="00581272" w14:paraId="2F62A0E0" w14:textId="77777777">
        <w:trPr>
          <w:trHeight w:val="397"/>
          <w:jc w:val="center"/>
        </w:trPr>
        <w:tc>
          <w:tcPr>
            <w:tcW w:w="671" w:type="dxa"/>
            <w:vMerge w:val="restart"/>
            <w:tcBorders>
              <w:left w:val="single" w:sz="4" w:space="0" w:color="auto"/>
            </w:tcBorders>
            <w:shd w:val="clear" w:color="auto" w:fill="auto"/>
            <w:vAlign w:val="center"/>
          </w:tcPr>
          <w:p w14:paraId="4DB3F702" w14:textId="77777777" w:rsidR="00581272" w:rsidRDefault="00D72BEC">
            <w:pPr>
              <w:widowControl/>
              <w:rPr>
                <w:rFonts w:ascii="楷体" w:eastAsia="楷体" w:hAnsi="楷体"/>
                <w:szCs w:val="21"/>
              </w:rPr>
            </w:pPr>
            <w:r>
              <w:rPr>
                <w:rFonts w:ascii="楷体" w:eastAsia="楷体" w:hAnsi="楷体"/>
                <w:szCs w:val="21"/>
              </w:rPr>
              <w:t>16</w:t>
            </w:r>
          </w:p>
        </w:tc>
        <w:tc>
          <w:tcPr>
            <w:tcW w:w="1263" w:type="dxa"/>
            <w:vMerge w:val="restart"/>
            <w:shd w:val="clear" w:color="auto" w:fill="auto"/>
            <w:vAlign w:val="center"/>
          </w:tcPr>
          <w:p w14:paraId="0C17F606" w14:textId="77777777" w:rsidR="00581272" w:rsidRDefault="00D72BEC">
            <w:pPr>
              <w:widowControl/>
              <w:rPr>
                <w:rFonts w:ascii="楷体" w:eastAsia="楷体" w:hAnsi="楷体"/>
                <w:szCs w:val="21"/>
              </w:rPr>
            </w:pPr>
            <w:r>
              <w:rPr>
                <w:rFonts w:ascii="楷体" w:eastAsia="楷体" w:hAnsi="楷体" w:hint="eastAsia"/>
                <w:szCs w:val="21"/>
              </w:rPr>
              <w:t>集</w:t>
            </w:r>
            <w:proofErr w:type="gramStart"/>
            <w:r>
              <w:rPr>
                <w:rFonts w:ascii="楷体" w:eastAsia="楷体" w:hAnsi="楷体" w:hint="eastAsia"/>
                <w:szCs w:val="21"/>
              </w:rPr>
              <w:t>管材料</w:t>
            </w:r>
            <w:proofErr w:type="gramEnd"/>
            <w:r>
              <w:rPr>
                <w:rFonts w:ascii="楷体" w:eastAsia="楷体" w:hAnsi="楷体" w:hint="eastAsia"/>
                <w:szCs w:val="21"/>
              </w:rPr>
              <w:t>和尺寸</w:t>
            </w:r>
          </w:p>
        </w:tc>
        <w:tc>
          <w:tcPr>
            <w:tcW w:w="6588" w:type="dxa"/>
            <w:gridSpan w:val="4"/>
            <w:tcBorders>
              <w:right w:val="single" w:sz="4" w:space="0" w:color="auto"/>
            </w:tcBorders>
            <w:shd w:val="clear" w:color="auto" w:fill="auto"/>
            <w:vAlign w:val="center"/>
          </w:tcPr>
          <w:p w14:paraId="0E46060C" w14:textId="77777777" w:rsidR="00581272" w:rsidRDefault="00D72BEC">
            <w:pPr>
              <w:rPr>
                <w:rFonts w:ascii="楷体" w:eastAsia="楷体" w:hAnsi="楷体"/>
                <w:szCs w:val="21"/>
              </w:rPr>
            </w:pPr>
            <w:r>
              <w:rPr>
                <w:rFonts w:ascii="楷体" w:eastAsia="楷体" w:hAnsi="楷体" w:hint="eastAsia"/>
                <w:szCs w:val="21"/>
              </w:rPr>
              <w:t>材料</w:t>
            </w:r>
            <w:r>
              <w:rPr>
                <w:rFonts w:ascii="楷体" w:eastAsia="楷体" w:hAnsi="楷体"/>
                <w:szCs w:val="21"/>
              </w:rPr>
              <w:t xml:space="preserve"> TP2 </w:t>
            </w:r>
            <w:r>
              <w:rPr>
                <w:rFonts w:ascii="楷体" w:eastAsia="楷体" w:hAnsi="楷体" w:hint="eastAsia"/>
                <w:szCs w:val="21"/>
              </w:rPr>
              <w:t>紫铜管</w:t>
            </w:r>
          </w:p>
        </w:tc>
      </w:tr>
      <w:tr w:rsidR="00581272" w14:paraId="3EE3C993" w14:textId="77777777">
        <w:trPr>
          <w:trHeight w:val="397"/>
          <w:jc w:val="center"/>
        </w:trPr>
        <w:tc>
          <w:tcPr>
            <w:tcW w:w="671" w:type="dxa"/>
            <w:vMerge/>
            <w:tcBorders>
              <w:left w:val="single" w:sz="4" w:space="0" w:color="auto"/>
            </w:tcBorders>
            <w:shd w:val="clear" w:color="auto" w:fill="auto"/>
            <w:vAlign w:val="center"/>
          </w:tcPr>
          <w:p w14:paraId="75C272C9" w14:textId="77777777" w:rsidR="00581272" w:rsidRDefault="00581272">
            <w:pPr>
              <w:widowControl/>
              <w:rPr>
                <w:rFonts w:ascii="楷体" w:eastAsia="楷体" w:hAnsi="楷体"/>
                <w:szCs w:val="21"/>
              </w:rPr>
            </w:pPr>
          </w:p>
        </w:tc>
        <w:tc>
          <w:tcPr>
            <w:tcW w:w="1263" w:type="dxa"/>
            <w:vMerge/>
            <w:shd w:val="clear" w:color="auto" w:fill="auto"/>
            <w:vAlign w:val="center"/>
          </w:tcPr>
          <w:p w14:paraId="3FBA78D0" w14:textId="77777777" w:rsidR="00581272" w:rsidRDefault="00581272">
            <w:pPr>
              <w:widowControl/>
              <w:rPr>
                <w:rFonts w:ascii="楷体" w:eastAsia="楷体" w:hAnsi="楷体"/>
                <w:szCs w:val="21"/>
              </w:rPr>
            </w:pPr>
          </w:p>
        </w:tc>
        <w:tc>
          <w:tcPr>
            <w:tcW w:w="6588" w:type="dxa"/>
            <w:gridSpan w:val="4"/>
            <w:tcBorders>
              <w:right w:val="single" w:sz="4" w:space="0" w:color="auto"/>
            </w:tcBorders>
            <w:shd w:val="clear" w:color="auto" w:fill="auto"/>
            <w:vAlign w:val="center"/>
          </w:tcPr>
          <w:p w14:paraId="6FB99DB3" w14:textId="77777777" w:rsidR="00581272" w:rsidRDefault="00D72BEC">
            <w:pPr>
              <w:rPr>
                <w:rFonts w:ascii="楷体" w:eastAsia="楷体" w:hAnsi="楷体"/>
                <w:szCs w:val="21"/>
              </w:rPr>
            </w:pPr>
            <w:r>
              <w:rPr>
                <w:rFonts w:ascii="楷体" w:eastAsia="楷体" w:hAnsi="楷体" w:hint="eastAsia"/>
                <w:szCs w:val="21"/>
              </w:rPr>
              <w:t>直径：φ</w:t>
            </w:r>
            <w:r>
              <w:rPr>
                <w:rFonts w:ascii="楷体" w:eastAsia="楷体" w:hAnsi="楷体"/>
                <w:szCs w:val="21"/>
              </w:rPr>
              <w:t>22mm</w:t>
            </w:r>
            <w:r>
              <w:rPr>
                <w:rFonts w:ascii="楷体" w:eastAsia="楷体" w:hAnsi="楷体"/>
                <w:szCs w:val="21"/>
              </w:rPr>
              <w:t>，或</w:t>
            </w:r>
            <w:r>
              <w:rPr>
                <w:rFonts w:ascii="楷体" w:eastAsia="楷体" w:hAnsi="楷体"/>
                <w:szCs w:val="21"/>
              </w:rPr>
              <w:t>φ19mm</w:t>
            </w:r>
            <w:r>
              <w:rPr>
                <w:rFonts w:ascii="楷体" w:eastAsia="楷体" w:hAnsi="楷体"/>
                <w:szCs w:val="21"/>
              </w:rPr>
              <w:t>（串联块数少于</w:t>
            </w:r>
            <w:r>
              <w:rPr>
                <w:rFonts w:ascii="楷体" w:eastAsia="楷体" w:hAnsi="楷体"/>
                <w:szCs w:val="21"/>
              </w:rPr>
              <w:t>6</w:t>
            </w:r>
            <w:r>
              <w:rPr>
                <w:rFonts w:ascii="楷体" w:eastAsia="楷体" w:hAnsi="楷体"/>
                <w:szCs w:val="21"/>
              </w:rPr>
              <w:t>块）</w:t>
            </w:r>
          </w:p>
        </w:tc>
      </w:tr>
      <w:tr w:rsidR="00581272" w14:paraId="66FDFD64" w14:textId="77777777">
        <w:trPr>
          <w:trHeight w:val="397"/>
          <w:jc w:val="center"/>
        </w:trPr>
        <w:tc>
          <w:tcPr>
            <w:tcW w:w="671" w:type="dxa"/>
            <w:vMerge/>
            <w:tcBorders>
              <w:left w:val="single" w:sz="4" w:space="0" w:color="auto"/>
            </w:tcBorders>
            <w:shd w:val="clear" w:color="auto" w:fill="auto"/>
            <w:vAlign w:val="center"/>
          </w:tcPr>
          <w:p w14:paraId="43B8D575" w14:textId="77777777" w:rsidR="00581272" w:rsidRDefault="00581272">
            <w:pPr>
              <w:widowControl/>
              <w:rPr>
                <w:rFonts w:ascii="楷体" w:eastAsia="楷体" w:hAnsi="楷体"/>
                <w:szCs w:val="21"/>
              </w:rPr>
            </w:pPr>
          </w:p>
        </w:tc>
        <w:tc>
          <w:tcPr>
            <w:tcW w:w="1263" w:type="dxa"/>
            <w:vMerge/>
            <w:shd w:val="clear" w:color="auto" w:fill="auto"/>
            <w:vAlign w:val="center"/>
          </w:tcPr>
          <w:p w14:paraId="24E1C72B" w14:textId="77777777" w:rsidR="00581272" w:rsidRDefault="00581272">
            <w:pPr>
              <w:widowControl/>
              <w:rPr>
                <w:rFonts w:ascii="楷体" w:eastAsia="楷体" w:hAnsi="楷体"/>
                <w:szCs w:val="21"/>
              </w:rPr>
            </w:pPr>
          </w:p>
        </w:tc>
        <w:tc>
          <w:tcPr>
            <w:tcW w:w="6588" w:type="dxa"/>
            <w:gridSpan w:val="4"/>
            <w:tcBorders>
              <w:right w:val="single" w:sz="4" w:space="0" w:color="auto"/>
            </w:tcBorders>
            <w:shd w:val="clear" w:color="auto" w:fill="auto"/>
            <w:vAlign w:val="center"/>
          </w:tcPr>
          <w:p w14:paraId="04A2720D" w14:textId="77777777" w:rsidR="00581272" w:rsidRDefault="00D72BEC">
            <w:pPr>
              <w:rPr>
                <w:rFonts w:ascii="楷体" w:eastAsia="楷体" w:hAnsi="楷体"/>
                <w:szCs w:val="21"/>
              </w:rPr>
            </w:pPr>
            <w:r>
              <w:rPr>
                <w:rFonts w:ascii="楷体" w:eastAsia="楷体" w:hAnsi="楷体" w:hint="eastAsia"/>
                <w:szCs w:val="21"/>
              </w:rPr>
              <w:t>壁厚：</w:t>
            </w:r>
            <w:r>
              <w:rPr>
                <w:rFonts w:ascii="楷体" w:eastAsia="楷体" w:hAnsi="楷体"/>
                <w:szCs w:val="21"/>
              </w:rPr>
              <w:t>0.5mm</w:t>
            </w:r>
            <w:r>
              <w:rPr>
                <w:rFonts w:ascii="楷体" w:eastAsia="楷体" w:hAnsi="楷体"/>
                <w:szCs w:val="21"/>
              </w:rPr>
              <w:t>～</w:t>
            </w:r>
            <w:r>
              <w:rPr>
                <w:rFonts w:ascii="楷体" w:eastAsia="楷体" w:hAnsi="楷体"/>
                <w:szCs w:val="21"/>
              </w:rPr>
              <w:t>0.8mm</w:t>
            </w:r>
          </w:p>
        </w:tc>
      </w:tr>
      <w:tr w:rsidR="00581272" w14:paraId="5670E3B7" w14:textId="77777777">
        <w:trPr>
          <w:trHeight w:val="397"/>
          <w:jc w:val="center"/>
        </w:trPr>
        <w:tc>
          <w:tcPr>
            <w:tcW w:w="671" w:type="dxa"/>
            <w:vMerge w:val="restart"/>
            <w:tcBorders>
              <w:left w:val="single" w:sz="4" w:space="0" w:color="auto"/>
            </w:tcBorders>
            <w:shd w:val="clear" w:color="auto" w:fill="auto"/>
            <w:vAlign w:val="center"/>
          </w:tcPr>
          <w:p w14:paraId="38EEC6A9" w14:textId="77777777" w:rsidR="00581272" w:rsidRDefault="00D72BEC">
            <w:pPr>
              <w:widowControl/>
              <w:rPr>
                <w:rFonts w:ascii="楷体" w:eastAsia="楷体" w:hAnsi="楷体"/>
                <w:szCs w:val="21"/>
              </w:rPr>
            </w:pPr>
            <w:r>
              <w:rPr>
                <w:rFonts w:ascii="楷体" w:eastAsia="楷体" w:hAnsi="楷体"/>
                <w:szCs w:val="21"/>
              </w:rPr>
              <w:t>17</w:t>
            </w:r>
          </w:p>
        </w:tc>
        <w:tc>
          <w:tcPr>
            <w:tcW w:w="1263" w:type="dxa"/>
            <w:vMerge w:val="restart"/>
            <w:shd w:val="clear" w:color="auto" w:fill="auto"/>
            <w:vAlign w:val="center"/>
          </w:tcPr>
          <w:p w14:paraId="3B48195C" w14:textId="77777777" w:rsidR="00581272" w:rsidRDefault="00D72BEC">
            <w:pPr>
              <w:widowControl/>
              <w:rPr>
                <w:rFonts w:ascii="楷体" w:eastAsia="楷体" w:hAnsi="楷体"/>
                <w:szCs w:val="21"/>
              </w:rPr>
            </w:pPr>
            <w:r>
              <w:rPr>
                <w:rFonts w:ascii="楷体" w:eastAsia="楷体" w:hAnsi="楷体" w:hint="eastAsia"/>
                <w:szCs w:val="21"/>
              </w:rPr>
              <w:t>流道</w:t>
            </w:r>
            <w:proofErr w:type="gramStart"/>
            <w:r>
              <w:rPr>
                <w:rFonts w:ascii="楷体" w:eastAsia="楷体" w:hAnsi="楷体" w:hint="eastAsia"/>
                <w:szCs w:val="21"/>
              </w:rPr>
              <w:t>管材料</w:t>
            </w:r>
            <w:proofErr w:type="gramEnd"/>
            <w:r>
              <w:rPr>
                <w:rFonts w:ascii="楷体" w:eastAsia="楷体" w:hAnsi="楷体" w:hint="eastAsia"/>
                <w:szCs w:val="21"/>
              </w:rPr>
              <w:t>和尺寸</w:t>
            </w:r>
          </w:p>
        </w:tc>
        <w:tc>
          <w:tcPr>
            <w:tcW w:w="6588" w:type="dxa"/>
            <w:gridSpan w:val="4"/>
            <w:tcBorders>
              <w:right w:val="single" w:sz="4" w:space="0" w:color="auto"/>
            </w:tcBorders>
            <w:shd w:val="clear" w:color="auto" w:fill="auto"/>
            <w:vAlign w:val="center"/>
          </w:tcPr>
          <w:p w14:paraId="5801C1B3" w14:textId="77777777" w:rsidR="00581272" w:rsidRDefault="00D72BEC">
            <w:pPr>
              <w:rPr>
                <w:rFonts w:ascii="楷体" w:eastAsia="楷体" w:hAnsi="楷体"/>
                <w:szCs w:val="21"/>
              </w:rPr>
            </w:pPr>
            <w:r>
              <w:rPr>
                <w:rFonts w:ascii="楷体" w:eastAsia="楷体" w:hAnsi="楷体" w:hint="eastAsia"/>
                <w:szCs w:val="21"/>
              </w:rPr>
              <w:t>材料</w:t>
            </w:r>
            <w:r>
              <w:rPr>
                <w:rFonts w:ascii="楷体" w:eastAsia="楷体" w:hAnsi="楷体"/>
                <w:szCs w:val="21"/>
              </w:rPr>
              <w:t xml:space="preserve"> TP2 </w:t>
            </w:r>
            <w:r>
              <w:rPr>
                <w:rFonts w:ascii="楷体" w:eastAsia="楷体" w:hAnsi="楷体" w:hint="eastAsia"/>
                <w:szCs w:val="21"/>
              </w:rPr>
              <w:t>紫铜管</w:t>
            </w:r>
          </w:p>
        </w:tc>
      </w:tr>
      <w:tr w:rsidR="00581272" w14:paraId="7D23AD3D" w14:textId="77777777">
        <w:trPr>
          <w:trHeight w:val="397"/>
          <w:jc w:val="center"/>
        </w:trPr>
        <w:tc>
          <w:tcPr>
            <w:tcW w:w="671" w:type="dxa"/>
            <w:vMerge/>
            <w:tcBorders>
              <w:left w:val="single" w:sz="4" w:space="0" w:color="auto"/>
            </w:tcBorders>
            <w:shd w:val="clear" w:color="auto" w:fill="auto"/>
            <w:vAlign w:val="center"/>
          </w:tcPr>
          <w:p w14:paraId="43DCCEB4" w14:textId="77777777" w:rsidR="00581272" w:rsidRDefault="00581272">
            <w:pPr>
              <w:widowControl/>
              <w:rPr>
                <w:rFonts w:ascii="楷体" w:eastAsia="楷体" w:hAnsi="楷体"/>
                <w:szCs w:val="21"/>
              </w:rPr>
            </w:pPr>
          </w:p>
        </w:tc>
        <w:tc>
          <w:tcPr>
            <w:tcW w:w="1263" w:type="dxa"/>
            <w:vMerge/>
            <w:shd w:val="clear" w:color="auto" w:fill="auto"/>
            <w:vAlign w:val="center"/>
          </w:tcPr>
          <w:p w14:paraId="08F2A676" w14:textId="77777777" w:rsidR="00581272" w:rsidRDefault="00581272">
            <w:pPr>
              <w:widowControl/>
              <w:rPr>
                <w:rFonts w:ascii="楷体" w:eastAsia="楷体" w:hAnsi="楷体"/>
                <w:szCs w:val="21"/>
              </w:rPr>
            </w:pPr>
          </w:p>
        </w:tc>
        <w:tc>
          <w:tcPr>
            <w:tcW w:w="6588" w:type="dxa"/>
            <w:gridSpan w:val="4"/>
            <w:tcBorders>
              <w:right w:val="single" w:sz="4" w:space="0" w:color="auto"/>
            </w:tcBorders>
            <w:shd w:val="clear" w:color="auto" w:fill="auto"/>
            <w:vAlign w:val="center"/>
          </w:tcPr>
          <w:p w14:paraId="5FE8B2E4" w14:textId="77777777" w:rsidR="00581272" w:rsidRDefault="00D72BEC">
            <w:pPr>
              <w:rPr>
                <w:rFonts w:ascii="楷体" w:eastAsia="楷体" w:hAnsi="楷体"/>
                <w:szCs w:val="21"/>
              </w:rPr>
            </w:pPr>
            <w:r>
              <w:rPr>
                <w:rFonts w:ascii="楷体" w:eastAsia="楷体" w:hAnsi="楷体" w:hint="eastAsia"/>
                <w:szCs w:val="21"/>
              </w:rPr>
              <w:t>直径：φ</w:t>
            </w:r>
            <w:r>
              <w:rPr>
                <w:rFonts w:ascii="楷体" w:eastAsia="楷体" w:hAnsi="楷体"/>
                <w:szCs w:val="21"/>
              </w:rPr>
              <w:t>6mm</w:t>
            </w:r>
            <w:r>
              <w:rPr>
                <w:rFonts w:ascii="楷体" w:eastAsia="楷体" w:hAnsi="楷体"/>
                <w:szCs w:val="21"/>
              </w:rPr>
              <w:t>～</w:t>
            </w:r>
            <w:r>
              <w:rPr>
                <w:rFonts w:ascii="楷体" w:eastAsia="楷体" w:hAnsi="楷体"/>
                <w:szCs w:val="21"/>
              </w:rPr>
              <w:t>φ10mm</w:t>
            </w:r>
            <w:r>
              <w:rPr>
                <w:rFonts w:ascii="楷体" w:eastAsia="楷体" w:hAnsi="楷体"/>
                <w:szCs w:val="21"/>
              </w:rPr>
              <w:t>（串联块数少于</w:t>
            </w:r>
            <w:r>
              <w:rPr>
                <w:rFonts w:ascii="楷体" w:eastAsia="楷体" w:hAnsi="楷体"/>
                <w:szCs w:val="21"/>
              </w:rPr>
              <w:t>6</w:t>
            </w:r>
            <w:r>
              <w:rPr>
                <w:rFonts w:ascii="楷体" w:eastAsia="楷体" w:hAnsi="楷体"/>
                <w:szCs w:val="21"/>
              </w:rPr>
              <w:t>块）</w:t>
            </w:r>
          </w:p>
        </w:tc>
      </w:tr>
      <w:tr w:rsidR="00581272" w14:paraId="48F3232F" w14:textId="77777777">
        <w:trPr>
          <w:trHeight w:val="397"/>
          <w:jc w:val="center"/>
        </w:trPr>
        <w:tc>
          <w:tcPr>
            <w:tcW w:w="671" w:type="dxa"/>
            <w:vMerge/>
            <w:tcBorders>
              <w:left w:val="single" w:sz="4" w:space="0" w:color="auto"/>
            </w:tcBorders>
            <w:shd w:val="clear" w:color="auto" w:fill="auto"/>
            <w:vAlign w:val="center"/>
          </w:tcPr>
          <w:p w14:paraId="5CBA0A40" w14:textId="77777777" w:rsidR="00581272" w:rsidRDefault="00581272">
            <w:pPr>
              <w:widowControl/>
              <w:rPr>
                <w:rFonts w:ascii="楷体" w:eastAsia="楷体" w:hAnsi="楷体"/>
                <w:szCs w:val="21"/>
              </w:rPr>
            </w:pPr>
          </w:p>
        </w:tc>
        <w:tc>
          <w:tcPr>
            <w:tcW w:w="1263" w:type="dxa"/>
            <w:vMerge/>
            <w:shd w:val="clear" w:color="auto" w:fill="auto"/>
            <w:vAlign w:val="center"/>
          </w:tcPr>
          <w:p w14:paraId="68281449" w14:textId="77777777" w:rsidR="00581272" w:rsidRDefault="00581272">
            <w:pPr>
              <w:widowControl/>
              <w:rPr>
                <w:rFonts w:ascii="楷体" w:eastAsia="楷体" w:hAnsi="楷体"/>
                <w:szCs w:val="21"/>
              </w:rPr>
            </w:pPr>
          </w:p>
        </w:tc>
        <w:tc>
          <w:tcPr>
            <w:tcW w:w="6588" w:type="dxa"/>
            <w:gridSpan w:val="4"/>
            <w:tcBorders>
              <w:right w:val="single" w:sz="4" w:space="0" w:color="auto"/>
            </w:tcBorders>
            <w:shd w:val="clear" w:color="auto" w:fill="auto"/>
            <w:vAlign w:val="center"/>
          </w:tcPr>
          <w:p w14:paraId="649F28F5" w14:textId="77777777" w:rsidR="00581272" w:rsidRDefault="00D72BEC">
            <w:pPr>
              <w:rPr>
                <w:rFonts w:ascii="楷体" w:eastAsia="楷体" w:hAnsi="楷体"/>
                <w:szCs w:val="21"/>
              </w:rPr>
            </w:pPr>
            <w:r>
              <w:rPr>
                <w:rFonts w:ascii="楷体" w:eastAsia="楷体" w:hAnsi="楷体" w:hint="eastAsia"/>
                <w:szCs w:val="21"/>
              </w:rPr>
              <w:t>壁厚：</w:t>
            </w:r>
            <w:r>
              <w:rPr>
                <w:rFonts w:ascii="楷体" w:eastAsia="楷体" w:hAnsi="楷体"/>
                <w:szCs w:val="21"/>
              </w:rPr>
              <w:t>0.4</w:t>
            </w:r>
            <w:r>
              <w:rPr>
                <w:rFonts w:ascii="楷体" w:eastAsia="楷体" w:hAnsi="楷体"/>
                <w:szCs w:val="21"/>
              </w:rPr>
              <w:t>mm</w:t>
            </w:r>
            <w:r>
              <w:rPr>
                <w:rFonts w:ascii="楷体" w:eastAsia="楷体" w:hAnsi="楷体"/>
                <w:szCs w:val="21"/>
              </w:rPr>
              <w:t>～</w:t>
            </w:r>
            <w:r>
              <w:rPr>
                <w:rFonts w:ascii="楷体" w:eastAsia="楷体" w:hAnsi="楷体"/>
                <w:szCs w:val="21"/>
              </w:rPr>
              <w:t>0.6mm</w:t>
            </w:r>
          </w:p>
        </w:tc>
      </w:tr>
      <w:tr w:rsidR="00581272" w14:paraId="577E97F6" w14:textId="77777777">
        <w:trPr>
          <w:trHeight w:val="397"/>
          <w:jc w:val="center"/>
        </w:trPr>
        <w:tc>
          <w:tcPr>
            <w:tcW w:w="671" w:type="dxa"/>
            <w:tcBorders>
              <w:left w:val="single" w:sz="4" w:space="0" w:color="auto"/>
            </w:tcBorders>
            <w:shd w:val="clear" w:color="auto" w:fill="auto"/>
            <w:vAlign w:val="center"/>
          </w:tcPr>
          <w:p w14:paraId="3299964B" w14:textId="77777777" w:rsidR="00581272" w:rsidRDefault="00D72BEC">
            <w:pPr>
              <w:widowControl/>
              <w:rPr>
                <w:rFonts w:ascii="楷体" w:eastAsia="楷体" w:hAnsi="楷体"/>
                <w:szCs w:val="21"/>
              </w:rPr>
            </w:pPr>
            <w:r>
              <w:rPr>
                <w:rFonts w:ascii="楷体" w:eastAsia="楷体" w:hAnsi="楷体"/>
                <w:szCs w:val="21"/>
              </w:rPr>
              <w:t>18</w:t>
            </w:r>
          </w:p>
        </w:tc>
        <w:tc>
          <w:tcPr>
            <w:tcW w:w="1263" w:type="dxa"/>
            <w:shd w:val="clear" w:color="auto" w:fill="auto"/>
            <w:vAlign w:val="center"/>
          </w:tcPr>
          <w:p w14:paraId="49279B61" w14:textId="77777777" w:rsidR="00581272" w:rsidRDefault="00D72BEC">
            <w:pPr>
              <w:widowControl/>
              <w:rPr>
                <w:rFonts w:ascii="楷体" w:eastAsia="楷体" w:hAnsi="楷体"/>
                <w:szCs w:val="21"/>
              </w:rPr>
            </w:pPr>
            <w:r>
              <w:rPr>
                <w:rFonts w:ascii="楷体" w:eastAsia="楷体" w:hAnsi="楷体" w:hint="eastAsia"/>
                <w:szCs w:val="21"/>
              </w:rPr>
              <w:t>边框材料</w:t>
            </w:r>
          </w:p>
        </w:tc>
        <w:tc>
          <w:tcPr>
            <w:tcW w:w="6588" w:type="dxa"/>
            <w:gridSpan w:val="4"/>
            <w:tcBorders>
              <w:right w:val="single" w:sz="4" w:space="0" w:color="auto"/>
            </w:tcBorders>
            <w:shd w:val="clear" w:color="auto" w:fill="auto"/>
            <w:vAlign w:val="center"/>
          </w:tcPr>
          <w:p w14:paraId="0F80B3CE" w14:textId="77777777" w:rsidR="00581272" w:rsidRDefault="00D72BEC">
            <w:pPr>
              <w:rPr>
                <w:rFonts w:ascii="楷体" w:eastAsia="楷体" w:hAnsi="楷体"/>
                <w:szCs w:val="21"/>
              </w:rPr>
            </w:pPr>
            <w:r>
              <w:rPr>
                <w:rFonts w:ascii="楷体" w:eastAsia="楷体" w:hAnsi="楷体" w:hint="eastAsia"/>
                <w:szCs w:val="21"/>
              </w:rPr>
              <w:t>铝合金或不锈钢</w:t>
            </w:r>
          </w:p>
        </w:tc>
      </w:tr>
      <w:tr w:rsidR="00581272" w14:paraId="590F845E" w14:textId="77777777">
        <w:trPr>
          <w:trHeight w:val="397"/>
          <w:jc w:val="center"/>
        </w:trPr>
        <w:tc>
          <w:tcPr>
            <w:tcW w:w="671" w:type="dxa"/>
            <w:tcBorders>
              <w:left w:val="single" w:sz="4" w:space="0" w:color="auto"/>
            </w:tcBorders>
            <w:shd w:val="clear" w:color="auto" w:fill="auto"/>
            <w:vAlign w:val="center"/>
          </w:tcPr>
          <w:p w14:paraId="2E98A610" w14:textId="77777777" w:rsidR="00581272" w:rsidRDefault="00D72BEC">
            <w:pPr>
              <w:widowControl/>
              <w:rPr>
                <w:rFonts w:ascii="楷体" w:eastAsia="楷体" w:hAnsi="楷体"/>
                <w:szCs w:val="21"/>
              </w:rPr>
            </w:pPr>
            <w:r>
              <w:rPr>
                <w:rFonts w:ascii="楷体" w:eastAsia="楷体" w:hAnsi="楷体"/>
                <w:szCs w:val="21"/>
              </w:rPr>
              <w:t>19</w:t>
            </w:r>
          </w:p>
        </w:tc>
        <w:tc>
          <w:tcPr>
            <w:tcW w:w="1263" w:type="dxa"/>
            <w:shd w:val="clear" w:color="auto" w:fill="auto"/>
            <w:vAlign w:val="center"/>
          </w:tcPr>
          <w:p w14:paraId="31278AA8" w14:textId="77777777" w:rsidR="00581272" w:rsidRDefault="00D72BEC">
            <w:pPr>
              <w:widowControl/>
              <w:rPr>
                <w:rFonts w:ascii="楷体" w:eastAsia="楷体" w:hAnsi="楷体"/>
                <w:szCs w:val="21"/>
              </w:rPr>
            </w:pPr>
            <w:r>
              <w:rPr>
                <w:rFonts w:ascii="楷体" w:eastAsia="楷体" w:hAnsi="楷体" w:hint="eastAsia"/>
                <w:szCs w:val="21"/>
              </w:rPr>
              <w:t>盖板材料</w:t>
            </w:r>
          </w:p>
        </w:tc>
        <w:tc>
          <w:tcPr>
            <w:tcW w:w="6588" w:type="dxa"/>
            <w:gridSpan w:val="4"/>
            <w:tcBorders>
              <w:right w:val="single" w:sz="4" w:space="0" w:color="auto"/>
            </w:tcBorders>
            <w:shd w:val="clear" w:color="auto" w:fill="auto"/>
            <w:vAlign w:val="center"/>
          </w:tcPr>
          <w:p w14:paraId="54FF1683" w14:textId="77777777" w:rsidR="00581272" w:rsidRDefault="00D72BEC">
            <w:pPr>
              <w:rPr>
                <w:rFonts w:ascii="楷体" w:eastAsia="楷体" w:hAnsi="楷体"/>
                <w:szCs w:val="21"/>
              </w:rPr>
            </w:pPr>
            <w:r>
              <w:rPr>
                <w:rFonts w:ascii="楷体" w:eastAsia="楷体" w:hAnsi="楷体" w:hint="eastAsia"/>
                <w:szCs w:val="21"/>
              </w:rPr>
              <w:t>钢化玻璃，厚度≥</w:t>
            </w:r>
            <w:r>
              <w:rPr>
                <w:rFonts w:ascii="楷体" w:eastAsia="楷体" w:hAnsi="楷体"/>
                <w:szCs w:val="21"/>
              </w:rPr>
              <w:t>3.2mm</w:t>
            </w:r>
          </w:p>
        </w:tc>
      </w:tr>
    </w:tbl>
    <w:p w14:paraId="4355EFC0" w14:textId="77777777" w:rsidR="00581272" w:rsidRDefault="00D72BEC">
      <w:pPr>
        <w:autoSpaceDE w:val="0"/>
        <w:autoSpaceDN w:val="0"/>
        <w:adjustRightInd w:val="0"/>
        <w:ind w:firstLine="420"/>
        <w:jc w:val="left"/>
        <w:rPr>
          <w:rFonts w:ascii="楷体" w:eastAsia="楷体" w:hAnsi="楷体"/>
          <w:szCs w:val="21"/>
        </w:rPr>
      </w:pPr>
      <w:r>
        <w:rPr>
          <w:rFonts w:ascii="楷体" w:eastAsia="楷体" w:hAnsi="楷体" w:hint="eastAsia"/>
          <w:szCs w:val="21"/>
        </w:rPr>
        <w:t>常见平板</w:t>
      </w:r>
      <w:proofErr w:type="gramStart"/>
      <w:r>
        <w:rPr>
          <w:rFonts w:ascii="楷体" w:eastAsia="楷体" w:hAnsi="楷体" w:hint="eastAsia"/>
          <w:szCs w:val="21"/>
        </w:rPr>
        <w:t>集热器的</w:t>
      </w:r>
      <w:proofErr w:type="gramEnd"/>
      <w:r>
        <w:rPr>
          <w:rFonts w:ascii="楷体" w:eastAsia="楷体" w:hAnsi="楷体" w:hint="eastAsia"/>
          <w:szCs w:val="21"/>
        </w:rPr>
        <w:t>吸热板结构形式</w:t>
      </w:r>
      <w:r>
        <w:rPr>
          <w:rFonts w:ascii="楷体" w:eastAsia="楷体" w:hAnsi="楷体"/>
          <w:szCs w:val="21"/>
        </w:rPr>
        <w:t>4</w:t>
      </w:r>
      <w:r>
        <w:rPr>
          <w:rFonts w:ascii="楷体" w:eastAsia="楷体" w:hAnsi="楷体"/>
          <w:szCs w:val="21"/>
        </w:rPr>
        <w:t>种形式，对分户单独使用的热水器（热水系统）集中形式都可以采用，对集中集热的太阳能热水工程不建议选用蛇管式。</w:t>
      </w:r>
    </w:p>
    <w:p w14:paraId="52DB7E47" w14:textId="77777777" w:rsidR="00581272" w:rsidRDefault="00D72BEC">
      <w:pPr>
        <w:widowControl/>
        <w:ind w:firstLineChars="202" w:firstLine="424"/>
        <w:jc w:val="center"/>
        <w:rPr>
          <w:rFonts w:ascii="楷体" w:eastAsia="楷体" w:hAnsi="楷体"/>
          <w:szCs w:val="21"/>
        </w:rPr>
      </w:pPr>
      <w:r>
        <w:rPr>
          <w:rFonts w:ascii="楷体" w:eastAsia="楷体" w:hAnsi="楷体" w:hint="eastAsia"/>
          <w:szCs w:val="21"/>
        </w:rPr>
        <w:t>表</w:t>
      </w:r>
      <w:r>
        <w:rPr>
          <w:rFonts w:ascii="楷体" w:eastAsia="楷体" w:hAnsi="楷体"/>
          <w:szCs w:val="21"/>
        </w:rPr>
        <w:t xml:space="preserve">3 </w:t>
      </w:r>
      <w:r>
        <w:rPr>
          <w:rFonts w:ascii="楷体" w:eastAsia="楷体" w:hAnsi="楷体" w:hint="eastAsia"/>
          <w:szCs w:val="21"/>
        </w:rPr>
        <w:t>平板</w:t>
      </w:r>
      <w:proofErr w:type="gramStart"/>
      <w:r>
        <w:rPr>
          <w:rFonts w:ascii="楷体" w:eastAsia="楷体" w:hAnsi="楷体" w:hint="eastAsia"/>
          <w:szCs w:val="21"/>
        </w:rPr>
        <w:t>集热器吸热</w:t>
      </w:r>
      <w:proofErr w:type="gramEnd"/>
      <w:r>
        <w:rPr>
          <w:rFonts w:ascii="楷体" w:eastAsia="楷体" w:hAnsi="楷体" w:hint="eastAsia"/>
          <w:szCs w:val="21"/>
        </w:rPr>
        <w:t>板结构形式表</w:t>
      </w:r>
    </w:p>
    <w:tbl>
      <w:tblPr>
        <w:tblStyle w:val="11"/>
        <w:tblW w:w="7719" w:type="dxa"/>
        <w:jc w:val="center"/>
        <w:tblBorders>
          <w:left w:val="none" w:sz="0" w:space="0" w:color="auto"/>
          <w:right w:val="none" w:sz="0" w:space="0" w:color="auto"/>
        </w:tblBorders>
        <w:tblLayout w:type="fixed"/>
        <w:tblLook w:val="04A0" w:firstRow="1" w:lastRow="0" w:firstColumn="1" w:lastColumn="0" w:noHBand="0" w:noVBand="1"/>
      </w:tblPr>
      <w:tblGrid>
        <w:gridCol w:w="1559"/>
        <w:gridCol w:w="1701"/>
        <w:gridCol w:w="1495"/>
        <w:gridCol w:w="1482"/>
        <w:gridCol w:w="1482"/>
      </w:tblGrid>
      <w:tr w:rsidR="00581272" w14:paraId="6D76E0F5" w14:textId="77777777">
        <w:trPr>
          <w:trHeight w:val="502"/>
          <w:jc w:val="center"/>
        </w:trPr>
        <w:tc>
          <w:tcPr>
            <w:tcW w:w="1559" w:type="dxa"/>
            <w:tcBorders>
              <w:left w:val="single" w:sz="4" w:space="0" w:color="auto"/>
            </w:tcBorders>
            <w:vAlign w:val="center"/>
          </w:tcPr>
          <w:p w14:paraId="4988485A" w14:textId="77777777" w:rsidR="00581272" w:rsidRDefault="00D72BEC">
            <w:pPr>
              <w:jc w:val="center"/>
              <w:rPr>
                <w:rFonts w:ascii="楷体" w:eastAsia="楷体" w:hAnsi="楷体"/>
                <w:kern w:val="0"/>
                <w:sz w:val="20"/>
                <w:szCs w:val="21"/>
              </w:rPr>
            </w:pPr>
            <w:r>
              <w:rPr>
                <w:rFonts w:ascii="楷体" w:eastAsia="楷体" w:hAnsi="楷体" w:hint="eastAsia"/>
                <w:kern w:val="0"/>
                <w:sz w:val="20"/>
                <w:szCs w:val="21"/>
              </w:rPr>
              <w:t>序号</w:t>
            </w:r>
          </w:p>
        </w:tc>
        <w:tc>
          <w:tcPr>
            <w:tcW w:w="1701" w:type="dxa"/>
            <w:vAlign w:val="center"/>
          </w:tcPr>
          <w:p w14:paraId="0C4C8761" w14:textId="77777777" w:rsidR="00581272" w:rsidRDefault="00D72BEC">
            <w:pPr>
              <w:jc w:val="center"/>
              <w:rPr>
                <w:rFonts w:ascii="楷体" w:eastAsia="楷体" w:hAnsi="楷体"/>
                <w:kern w:val="0"/>
                <w:sz w:val="20"/>
                <w:szCs w:val="21"/>
              </w:rPr>
            </w:pPr>
            <w:r>
              <w:rPr>
                <w:rFonts w:ascii="楷体" w:eastAsia="楷体" w:hAnsi="楷体"/>
                <w:kern w:val="0"/>
                <w:sz w:val="20"/>
                <w:szCs w:val="21"/>
              </w:rPr>
              <w:t>1</w:t>
            </w:r>
          </w:p>
        </w:tc>
        <w:tc>
          <w:tcPr>
            <w:tcW w:w="1495" w:type="dxa"/>
            <w:vAlign w:val="center"/>
          </w:tcPr>
          <w:p w14:paraId="6EF2502E" w14:textId="77777777" w:rsidR="00581272" w:rsidRDefault="00D72BEC">
            <w:pPr>
              <w:jc w:val="center"/>
              <w:rPr>
                <w:rFonts w:ascii="楷体" w:eastAsia="楷体" w:hAnsi="楷体"/>
                <w:kern w:val="0"/>
                <w:sz w:val="20"/>
                <w:szCs w:val="21"/>
              </w:rPr>
            </w:pPr>
            <w:r>
              <w:rPr>
                <w:rFonts w:ascii="楷体" w:eastAsia="楷体" w:hAnsi="楷体"/>
                <w:kern w:val="0"/>
                <w:sz w:val="20"/>
                <w:szCs w:val="21"/>
              </w:rPr>
              <w:t>2</w:t>
            </w:r>
          </w:p>
        </w:tc>
        <w:tc>
          <w:tcPr>
            <w:tcW w:w="1482" w:type="dxa"/>
            <w:tcBorders>
              <w:right w:val="single" w:sz="4" w:space="0" w:color="auto"/>
            </w:tcBorders>
            <w:vAlign w:val="center"/>
          </w:tcPr>
          <w:p w14:paraId="60FADA89" w14:textId="77777777" w:rsidR="00581272" w:rsidRDefault="00D72BEC">
            <w:pPr>
              <w:jc w:val="center"/>
              <w:rPr>
                <w:rFonts w:ascii="楷体" w:eastAsia="楷体" w:hAnsi="楷体"/>
                <w:kern w:val="0"/>
                <w:sz w:val="20"/>
                <w:szCs w:val="21"/>
              </w:rPr>
            </w:pPr>
            <w:r>
              <w:rPr>
                <w:rFonts w:ascii="楷体" w:eastAsia="楷体" w:hAnsi="楷体"/>
                <w:kern w:val="0"/>
                <w:sz w:val="20"/>
                <w:szCs w:val="21"/>
              </w:rPr>
              <w:t>3</w:t>
            </w:r>
          </w:p>
        </w:tc>
        <w:tc>
          <w:tcPr>
            <w:tcW w:w="1482" w:type="dxa"/>
            <w:tcBorders>
              <w:right w:val="single" w:sz="4" w:space="0" w:color="auto"/>
            </w:tcBorders>
            <w:vAlign w:val="center"/>
          </w:tcPr>
          <w:p w14:paraId="129EB448" w14:textId="77777777" w:rsidR="00581272" w:rsidRDefault="00D72BEC">
            <w:pPr>
              <w:jc w:val="center"/>
              <w:rPr>
                <w:rFonts w:ascii="楷体" w:eastAsia="楷体" w:hAnsi="楷体"/>
                <w:kern w:val="0"/>
                <w:sz w:val="20"/>
                <w:szCs w:val="21"/>
              </w:rPr>
            </w:pPr>
            <w:r>
              <w:rPr>
                <w:rFonts w:ascii="楷体" w:eastAsia="楷体" w:hAnsi="楷体"/>
                <w:kern w:val="0"/>
                <w:sz w:val="20"/>
                <w:szCs w:val="21"/>
              </w:rPr>
              <w:t>4</w:t>
            </w:r>
          </w:p>
        </w:tc>
      </w:tr>
      <w:tr w:rsidR="00581272" w14:paraId="77D2C70B" w14:textId="77777777">
        <w:trPr>
          <w:trHeight w:val="502"/>
          <w:jc w:val="center"/>
        </w:trPr>
        <w:tc>
          <w:tcPr>
            <w:tcW w:w="1559" w:type="dxa"/>
            <w:tcBorders>
              <w:left w:val="single" w:sz="4" w:space="0" w:color="auto"/>
            </w:tcBorders>
            <w:vAlign w:val="center"/>
          </w:tcPr>
          <w:p w14:paraId="04A0F6B1" w14:textId="77777777" w:rsidR="00581272" w:rsidRDefault="00D72BEC">
            <w:pPr>
              <w:jc w:val="center"/>
              <w:rPr>
                <w:rFonts w:ascii="楷体" w:eastAsia="楷体" w:hAnsi="楷体"/>
                <w:kern w:val="0"/>
                <w:sz w:val="20"/>
                <w:szCs w:val="21"/>
              </w:rPr>
            </w:pPr>
            <w:r>
              <w:rPr>
                <w:rFonts w:ascii="楷体" w:eastAsia="楷体" w:hAnsi="楷体" w:hint="eastAsia"/>
                <w:kern w:val="0"/>
                <w:sz w:val="20"/>
                <w:szCs w:val="21"/>
              </w:rPr>
              <w:t>吸热体类型</w:t>
            </w:r>
          </w:p>
        </w:tc>
        <w:tc>
          <w:tcPr>
            <w:tcW w:w="1701" w:type="dxa"/>
            <w:vAlign w:val="center"/>
          </w:tcPr>
          <w:p w14:paraId="2E249621" w14:textId="77777777" w:rsidR="00581272" w:rsidRDefault="00D72BEC">
            <w:pPr>
              <w:jc w:val="center"/>
              <w:rPr>
                <w:rFonts w:ascii="楷体" w:eastAsia="楷体" w:hAnsi="楷体"/>
                <w:kern w:val="0"/>
                <w:sz w:val="20"/>
                <w:szCs w:val="21"/>
              </w:rPr>
            </w:pPr>
            <w:r>
              <w:rPr>
                <w:rFonts w:ascii="楷体" w:eastAsia="楷体" w:hAnsi="楷体" w:hint="eastAsia"/>
                <w:kern w:val="0"/>
                <w:sz w:val="20"/>
                <w:szCs w:val="21"/>
              </w:rPr>
              <w:t>管板式</w:t>
            </w:r>
          </w:p>
        </w:tc>
        <w:tc>
          <w:tcPr>
            <w:tcW w:w="1495" w:type="dxa"/>
            <w:vAlign w:val="center"/>
          </w:tcPr>
          <w:p w14:paraId="4CA041CF" w14:textId="77777777" w:rsidR="00581272" w:rsidRDefault="00D72BEC">
            <w:pPr>
              <w:jc w:val="center"/>
              <w:rPr>
                <w:rFonts w:ascii="楷体" w:eastAsia="楷体" w:hAnsi="楷体"/>
                <w:kern w:val="0"/>
                <w:sz w:val="20"/>
                <w:szCs w:val="21"/>
              </w:rPr>
            </w:pPr>
            <w:r>
              <w:rPr>
                <w:rFonts w:ascii="楷体" w:eastAsia="楷体" w:hAnsi="楷体" w:hint="eastAsia"/>
                <w:kern w:val="0"/>
                <w:sz w:val="20"/>
                <w:szCs w:val="21"/>
              </w:rPr>
              <w:t>翼管式</w:t>
            </w:r>
          </w:p>
        </w:tc>
        <w:tc>
          <w:tcPr>
            <w:tcW w:w="1482" w:type="dxa"/>
            <w:tcBorders>
              <w:right w:val="single" w:sz="4" w:space="0" w:color="auto"/>
            </w:tcBorders>
            <w:vAlign w:val="center"/>
          </w:tcPr>
          <w:p w14:paraId="3B098987" w14:textId="77777777" w:rsidR="00581272" w:rsidRDefault="00D72BEC">
            <w:pPr>
              <w:jc w:val="center"/>
              <w:rPr>
                <w:rFonts w:ascii="楷体" w:eastAsia="楷体" w:hAnsi="楷体"/>
                <w:kern w:val="0"/>
                <w:sz w:val="20"/>
                <w:szCs w:val="21"/>
              </w:rPr>
            </w:pPr>
            <w:proofErr w:type="gramStart"/>
            <w:r>
              <w:rPr>
                <w:rFonts w:ascii="楷体" w:eastAsia="楷体" w:hAnsi="楷体" w:hint="eastAsia"/>
                <w:kern w:val="0"/>
                <w:sz w:val="20"/>
                <w:szCs w:val="21"/>
              </w:rPr>
              <w:t>扁</w:t>
            </w:r>
            <w:proofErr w:type="gramEnd"/>
            <w:r>
              <w:rPr>
                <w:rFonts w:ascii="楷体" w:eastAsia="楷体" w:hAnsi="楷体" w:hint="eastAsia"/>
                <w:kern w:val="0"/>
                <w:sz w:val="20"/>
                <w:szCs w:val="21"/>
              </w:rPr>
              <w:t>盒式</w:t>
            </w:r>
          </w:p>
        </w:tc>
        <w:tc>
          <w:tcPr>
            <w:tcW w:w="1482" w:type="dxa"/>
            <w:tcBorders>
              <w:right w:val="single" w:sz="4" w:space="0" w:color="auto"/>
            </w:tcBorders>
            <w:vAlign w:val="center"/>
          </w:tcPr>
          <w:p w14:paraId="77EDC606" w14:textId="77777777" w:rsidR="00581272" w:rsidRDefault="00D72BEC">
            <w:pPr>
              <w:jc w:val="center"/>
              <w:rPr>
                <w:rFonts w:ascii="楷体" w:eastAsia="楷体" w:hAnsi="楷体"/>
                <w:kern w:val="0"/>
                <w:sz w:val="20"/>
                <w:szCs w:val="21"/>
              </w:rPr>
            </w:pPr>
            <w:r>
              <w:rPr>
                <w:rFonts w:ascii="楷体" w:eastAsia="楷体" w:hAnsi="楷体" w:hint="eastAsia"/>
                <w:kern w:val="0"/>
                <w:sz w:val="20"/>
                <w:szCs w:val="21"/>
              </w:rPr>
              <w:t>蛇管式</w:t>
            </w:r>
          </w:p>
        </w:tc>
      </w:tr>
      <w:tr w:rsidR="00581272" w14:paraId="58C934CD" w14:textId="77777777">
        <w:trPr>
          <w:trHeight w:val="502"/>
          <w:jc w:val="center"/>
        </w:trPr>
        <w:tc>
          <w:tcPr>
            <w:tcW w:w="1559" w:type="dxa"/>
            <w:tcBorders>
              <w:left w:val="single" w:sz="4" w:space="0" w:color="auto"/>
            </w:tcBorders>
            <w:vAlign w:val="center"/>
          </w:tcPr>
          <w:p w14:paraId="6C2ADC5E" w14:textId="77777777" w:rsidR="00581272" w:rsidRDefault="00D72BEC">
            <w:pPr>
              <w:jc w:val="center"/>
              <w:rPr>
                <w:rFonts w:ascii="楷体" w:eastAsia="楷体" w:hAnsi="楷体"/>
                <w:kern w:val="0"/>
                <w:sz w:val="20"/>
                <w:szCs w:val="21"/>
              </w:rPr>
            </w:pPr>
            <w:r>
              <w:rPr>
                <w:rFonts w:ascii="楷体" w:eastAsia="楷体" w:hAnsi="楷体" w:hint="eastAsia"/>
                <w:kern w:val="0"/>
                <w:sz w:val="20"/>
                <w:szCs w:val="21"/>
              </w:rPr>
              <w:t>代号</w:t>
            </w:r>
          </w:p>
        </w:tc>
        <w:tc>
          <w:tcPr>
            <w:tcW w:w="1701" w:type="dxa"/>
            <w:vAlign w:val="center"/>
          </w:tcPr>
          <w:p w14:paraId="4354E73A" w14:textId="77777777" w:rsidR="00581272" w:rsidRDefault="00D72BEC">
            <w:pPr>
              <w:jc w:val="center"/>
              <w:rPr>
                <w:rFonts w:ascii="楷体" w:eastAsia="楷体" w:hAnsi="楷体"/>
                <w:kern w:val="0"/>
                <w:sz w:val="20"/>
                <w:szCs w:val="21"/>
              </w:rPr>
            </w:pPr>
            <w:r>
              <w:rPr>
                <w:rFonts w:ascii="楷体" w:eastAsia="楷体" w:hAnsi="楷体"/>
                <w:kern w:val="0"/>
                <w:sz w:val="20"/>
                <w:szCs w:val="21"/>
              </w:rPr>
              <w:t>G</w:t>
            </w:r>
          </w:p>
        </w:tc>
        <w:tc>
          <w:tcPr>
            <w:tcW w:w="1495" w:type="dxa"/>
            <w:vAlign w:val="center"/>
          </w:tcPr>
          <w:p w14:paraId="2B377742" w14:textId="77777777" w:rsidR="00581272" w:rsidRDefault="00D72BEC">
            <w:pPr>
              <w:jc w:val="center"/>
              <w:rPr>
                <w:rFonts w:ascii="楷体" w:eastAsia="楷体" w:hAnsi="楷体"/>
                <w:kern w:val="0"/>
                <w:sz w:val="20"/>
                <w:szCs w:val="21"/>
              </w:rPr>
            </w:pPr>
            <w:r>
              <w:rPr>
                <w:rFonts w:ascii="楷体" w:eastAsia="楷体" w:hAnsi="楷体"/>
                <w:kern w:val="0"/>
                <w:sz w:val="20"/>
                <w:szCs w:val="21"/>
              </w:rPr>
              <w:t>Y</w:t>
            </w:r>
          </w:p>
        </w:tc>
        <w:tc>
          <w:tcPr>
            <w:tcW w:w="1482" w:type="dxa"/>
            <w:tcBorders>
              <w:right w:val="single" w:sz="4" w:space="0" w:color="auto"/>
            </w:tcBorders>
            <w:vAlign w:val="center"/>
          </w:tcPr>
          <w:p w14:paraId="09E6FAFE" w14:textId="77777777" w:rsidR="00581272" w:rsidRDefault="00D72BEC">
            <w:pPr>
              <w:jc w:val="center"/>
              <w:rPr>
                <w:rFonts w:ascii="楷体" w:eastAsia="楷体" w:hAnsi="楷体"/>
                <w:kern w:val="0"/>
                <w:sz w:val="20"/>
                <w:szCs w:val="21"/>
              </w:rPr>
            </w:pPr>
            <w:r>
              <w:rPr>
                <w:rFonts w:ascii="楷体" w:eastAsia="楷体" w:hAnsi="楷体"/>
                <w:kern w:val="0"/>
                <w:sz w:val="20"/>
                <w:szCs w:val="21"/>
              </w:rPr>
              <w:t>B</w:t>
            </w:r>
          </w:p>
        </w:tc>
        <w:tc>
          <w:tcPr>
            <w:tcW w:w="1482" w:type="dxa"/>
            <w:tcBorders>
              <w:right w:val="single" w:sz="4" w:space="0" w:color="auto"/>
            </w:tcBorders>
            <w:vAlign w:val="center"/>
          </w:tcPr>
          <w:p w14:paraId="7D3797D8" w14:textId="77777777" w:rsidR="00581272" w:rsidRDefault="00D72BEC">
            <w:pPr>
              <w:jc w:val="center"/>
              <w:rPr>
                <w:rFonts w:ascii="楷体" w:eastAsia="楷体" w:hAnsi="楷体"/>
                <w:kern w:val="0"/>
                <w:sz w:val="20"/>
                <w:szCs w:val="21"/>
              </w:rPr>
            </w:pPr>
            <w:r>
              <w:rPr>
                <w:rFonts w:ascii="楷体" w:eastAsia="楷体" w:hAnsi="楷体"/>
                <w:kern w:val="0"/>
                <w:sz w:val="20"/>
                <w:szCs w:val="21"/>
              </w:rPr>
              <w:t>S</w:t>
            </w:r>
          </w:p>
        </w:tc>
      </w:tr>
    </w:tbl>
    <w:p w14:paraId="39FB75B7" w14:textId="77777777" w:rsidR="00581272" w:rsidRDefault="00581272">
      <w:pPr>
        <w:autoSpaceDE w:val="0"/>
        <w:autoSpaceDN w:val="0"/>
        <w:adjustRightInd w:val="0"/>
        <w:jc w:val="left"/>
        <w:rPr>
          <w:rFonts w:ascii="楷体" w:eastAsia="楷体" w:hAnsi="楷体"/>
          <w:szCs w:val="21"/>
        </w:rPr>
      </w:pPr>
    </w:p>
    <w:p w14:paraId="7EDFADC4" w14:textId="77777777" w:rsidR="00581272" w:rsidRDefault="00D72BEC">
      <w:pPr>
        <w:autoSpaceDE w:val="0"/>
        <w:autoSpaceDN w:val="0"/>
        <w:adjustRightInd w:val="0"/>
        <w:jc w:val="left"/>
        <w:rPr>
          <w:rFonts w:ascii="楷体" w:eastAsia="楷体" w:hAnsi="楷体"/>
          <w:szCs w:val="21"/>
        </w:rPr>
      </w:pPr>
      <w:r>
        <w:rPr>
          <w:rFonts w:ascii="楷体" w:eastAsia="楷体" w:hAnsi="楷体"/>
          <w:szCs w:val="21"/>
        </w:rPr>
        <w:t>2.2</w:t>
      </w:r>
      <w:r>
        <w:rPr>
          <w:rFonts w:ascii="楷体" w:eastAsia="楷体" w:hAnsi="楷体"/>
          <w:szCs w:val="21"/>
        </w:rPr>
        <w:t>、真空管集热器</w:t>
      </w:r>
    </w:p>
    <w:p w14:paraId="661A328F" w14:textId="77777777" w:rsidR="00581272" w:rsidRDefault="00D72BEC">
      <w:pPr>
        <w:autoSpaceDE w:val="0"/>
        <w:autoSpaceDN w:val="0"/>
        <w:adjustRightInd w:val="0"/>
        <w:ind w:firstLineChars="250" w:firstLine="525"/>
        <w:jc w:val="left"/>
        <w:rPr>
          <w:rFonts w:ascii="楷体" w:eastAsia="楷体" w:hAnsi="楷体"/>
          <w:szCs w:val="21"/>
        </w:rPr>
      </w:pPr>
      <w:r>
        <w:rPr>
          <w:rFonts w:ascii="楷体" w:eastAsia="楷体" w:hAnsi="楷体" w:hint="eastAsia"/>
          <w:szCs w:val="21"/>
        </w:rPr>
        <w:t>真空管集</w:t>
      </w:r>
      <w:proofErr w:type="gramStart"/>
      <w:r>
        <w:rPr>
          <w:rFonts w:ascii="楷体" w:eastAsia="楷体" w:hAnsi="楷体" w:hint="eastAsia"/>
          <w:szCs w:val="21"/>
        </w:rPr>
        <w:t>热器分为</w:t>
      </w:r>
      <w:proofErr w:type="gramEnd"/>
      <w:r>
        <w:rPr>
          <w:rFonts w:ascii="楷体" w:eastAsia="楷体" w:hAnsi="楷体" w:hint="eastAsia"/>
          <w:szCs w:val="21"/>
        </w:rPr>
        <w:t>金属真空管</w:t>
      </w:r>
      <w:proofErr w:type="gramStart"/>
      <w:r>
        <w:rPr>
          <w:rFonts w:ascii="楷体" w:eastAsia="楷体" w:hAnsi="楷体" w:hint="eastAsia"/>
          <w:szCs w:val="21"/>
        </w:rPr>
        <w:t>型集热器</w:t>
      </w:r>
      <w:proofErr w:type="gramEnd"/>
      <w:r>
        <w:rPr>
          <w:rFonts w:ascii="楷体" w:eastAsia="楷体" w:hAnsi="楷体" w:hint="eastAsia"/>
          <w:szCs w:val="21"/>
        </w:rPr>
        <w:t>和全玻璃真空管集热器。</w:t>
      </w:r>
    </w:p>
    <w:p w14:paraId="1612899E" w14:textId="77777777" w:rsidR="00581272" w:rsidRDefault="00D72BEC">
      <w:pPr>
        <w:widowControl/>
        <w:ind w:firstLineChars="200" w:firstLine="420"/>
        <w:jc w:val="center"/>
        <w:rPr>
          <w:rFonts w:ascii="楷体" w:eastAsia="楷体" w:hAnsi="楷体"/>
          <w:szCs w:val="21"/>
        </w:rPr>
      </w:pPr>
      <w:r>
        <w:rPr>
          <w:rFonts w:ascii="楷体" w:eastAsia="楷体" w:hAnsi="楷体" w:hint="eastAsia"/>
          <w:szCs w:val="21"/>
        </w:rPr>
        <w:t>表</w:t>
      </w:r>
      <w:r>
        <w:rPr>
          <w:rFonts w:ascii="楷体" w:eastAsia="楷体" w:hAnsi="楷体"/>
          <w:szCs w:val="21"/>
        </w:rPr>
        <w:t>4</w:t>
      </w:r>
      <w:r>
        <w:rPr>
          <w:rFonts w:ascii="楷体" w:eastAsia="楷体" w:hAnsi="楷体"/>
          <w:szCs w:val="21"/>
        </w:rPr>
        <w:t>真空管型太阳能集热器技术要求</w:t>
      </w:r>
    </w:p>
    <w:tbl>
      <w:tblPr>
        <w:tblW w:w="8889"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1375"/>
        <w:gridCol w:w="6708"/>
      </w:tblGrid>
      <w:tr w:rsidR="00581272" w14:paraId="5B3701F3" w14:textId="77777777">
        <w:trPr>
          <w:trHeight w:val="400"/>
          <w:jc w:val="center"/>
        </w:trPr>
        <w:tc>
          <w:tcPr>
            <w:tcW w:w="806" w:type="dxa"/>
            <w:tcBorders>
              <w:left w:val="single" w:sz="4" w:space="0" w:color="auto"/>
            </w:tcBorders>
            <w:shd w:val="clear" w:color="auto" w:fill="auto"/>
            <w:vAlign w:val="center"/>
          </w:tcPr>
          <w:p w14:paraId="60363AED" w14:textId="77777777" w:rsidR="00581272" w:rsidRDefault="00D72BEC">
            <w:pPr>
              <w:widowControl/>
              <w:rPr>
                <w:rFonts w:ascii="楷体" w:eastAsia="楷体" w:hAnsi="楷体"/>
                <w:szCs w:val="21"/>
              </w:rPr>
            </w:pPr>
            <w:r>
              <w:rPr>
                <w:rFonts w:ascii="楷体" w:eastAsia="楷体" w:hAnsi="楷体" w:hint="eastAsia"/>
                <w:szCs w:val="21"/>
              </w:rPr>
              <w:t>序号</w:t>
            </w:r>
          </w:p>
        </w:tc>
        <w:tc>
          <w:tcPr>
            <w:tcW w:w="1375" w:type="dxa"/>
            <w:shd w:val="clear" w:color="auto" w:fill="auto"/>
            <w:vAlign w:val="center"/>
          </w:tcPr>
          <w:p w14:paraId="1B7F8FB5" w14:textId="77777777" w:rsidR="00581272" w:rsidRDefault="00D72BEC">
            <w:pPr>
              <w:widowControl/>
              <w:rPr>
                <w:rFonts w:ascii="楷体" w:eastAsia="楷体" w:hAnsi="楷体"/>
                <w:szCs w:val="21"/>
              </w:rPr>
            </w:pPr>
            <w:r>
              <w:rPr>
                <w:rFonts w:ascii="楷体" w:eastAsia="楷体" w:hAnsi="楷体" w:hint="eastAsia"/>
                <w:szCs w:val="21"/>
              </w:rPr>
              <w:t>项目</w:t>
            </w:r>
          </w:p>
        </w:tc>
        <w:tc>
          <w:tcPr>
            <w:tcW w:w="6708" w:type="dxa"/>
            <w:tcBorders>
              <w:right w:val="single" w:sz="4" w:space="0" w:color="auto"/>
            </w:tcBorders>
            <w:shd w:val="clear" w:color="auto" w:fill="auto"/>
            <w:vAlign w:val="center"/>
          </w:tcPr>
          <w:p w14:paraId="07B8E507" w14:textId="77777777" w:rsidR="00581272" w:rsidRDefault="00D72BEC">
            <w:pPr>
              <w:widowControl/>
              <w:rPr>
                <w:rFonts w:ascii="楷体" w:eastAsia="楷体" w:hAnsi="楷体"/>
                <w:szCs w:val="21"/>
              </w:rPr>
            </w:pPr>
            <w:r>
              <w:rPr>
                <w:rFonts w:ascii="楷体" w:eastAsia="楷体" w:hAnsi="楷体" w:hint="eastAsia"/>
                <w:szCs w:val="21"/>
              </w:rPr>
              <w:t>技术要求</w:t>
            </w:r>
          </w:p>
        </w:tc>
      </w:tr>
      <w:tr w:rsidR="00581272" w14:paraId="2846382D" w14:textId="77777777">
        <w:trPr>
          <w:trHeight w:val="400"/>
          <w:jc w:val="center"/>
        </w:trPr>
        <w:tc>
          <w:tcPr>
            <w:tcW w:w="806" w:type="dxa"/>
            <w:tcBorders>
              <w:left w:val="single" w:sz="4" w:space="0" w:color="auto"/>
            </w:tcBorders>
            <w:shd w:val="clear" w:color="auto" w:fill="auto"/>
            <w:vAlign w:val="center"/>
          </w:tcPr>
          <w:p w14:paraId="6852C142" w14:textId="77777777" w:rsidR="00581272" w:rsidRDefault="00D72BEC">
            <w:pPr>
              <w:widowControl/>
              <w:rPr>
                <w:rFonts w:ascii="楷体" w:eastAsia="楷体" w:hAnsi="楷体"/>
                <w:szCs w:val="21"/>
              </w:rPr>
            </w:pPr>
            <w:r>
              <w:rPr>
                <w:rFonts w:ascii="楷体" w:eastAsia="楷体" w:hAnsi="楷体"/>
                <w:szCs w:val="21"/>
              </w:rPr>
              <w:t>1</w:t>
            </w:r>
          </w:p>
        </w:tc>
        <w:tc>
          <w:tcPr>
            <w:tcW w:w="1375" w:type="dxa"/>
            <w:shd w:val="clear" w:color="auto" w:fill="auto"/>
            <w:vAlign w:val="center"/>
          </w:tcPr>
          <w:p w14:paraId="49CCF617" w14:textId="77777777" w:rsidR="00581272" w:rsidRDefault="00D72BEC">
            <w:pPr>
              <w:widowControl/>
              <w:rPr>
                <w:rFonts w:ascii="楷体" w:eastAsia="楷体" w:hAnsi="楷体"/>
                <w:szCs w:val="21"/>
              </w:rPr>
            </w:pPr>
            <w:r>
              <w:rPr>
                <w:rFonts w:ascii="楷体" w:eastAsia="楷体" w:hAnsi="楷体" w:hint="eastAsia"/>
                <w:szCs w:val="21"/>
              </w:rPr>
              <w:t>外观</w:t>
            </w:r>
          </w:p>
        </w:tc>
        <w:tc>
          <w:tcPr>
            <w:tcW w:w="6708" w:type="dxa"/>
            <w:tcBorders>
              <w:right w:val="single" w:sz="4" w:space="0" w:color="auto"/>
            </w:tcBorders>
            <w:shd w:val="clear" w:color="auto" w:fill="auto"/>
            <w:vAlign w:val="center"/>
          </w:tcPr>
          <w:p w14:paraId="5709A686" w14:textId="77777777" w:rsidR="00581272" w:rsidRDefault="00D72BEC">
            <w:pPr>
              <w:widowControl/>
              <w:rPr>
                <w:rFonts w:ascii="楷体" w:eastAsia="楷体" w:hAnsi="楷体"/>
                <w:szCs w:val="21"/>
              </w:rPr>
            </w:pPr>
            <w:r>
              <w:rPr>
                <w:rFonts w:ascii="楷体" w:eastAsia="楷体" w:hAnsi="楷体" w:hint="eastAsia"/>
                <w:szCs w:val="21"/>
              </w:rPr>
              <w:t>真空太阳集热管外观应符合</w:t>
            </w:r>
            <w:r>
              <w:rPr>
                <w:rFonts w:ascii="楷体" w:eastAsia="楷体" w:hAnsi="楷体"/>
                <w:szCs w:val="21"/>
              </w:rPr>
              <w:t>GB/T 17049</w:t>
            </w:r>
            <w:r>
              <w:rPr>
                <w:rFonts w:ascii="楷体" w:eastAsia="楷体" w:hAnsi="楷体"/>
                <w:szCs w:val="21"/>
              </w:rPr>
              <w:t>和</w:t>
            </w:r>
            <w:r>
              <w:rPr>
                <w:rFonts w:ascii="楷体" w:eastAsia="楷体" w:hAnsi="楷体"/>
                <w:szCs w:val="21"/>
              </w:rPr>
              <w:t>GB/T 19775</w:t>
            </w:r>
            <w:r>
              <w:rPr>
                <w:rFonts w:ascii="楷体" w:eastAsia="楷体" w:hAnsi="楷体"/>
                <w:szCs w:val="21"/>
              </w:rPr>
              <w:t>的规定要求，</w:t>
            </w:r>
            <w:proofErr w:type="gramStart"/>
            <w:r>
              <w:rPr>
                <w:rFonts w:ascii="楷体" w:eastAsia="楷体" w:hAnsi="楷体"/>
                <w:szCs w:val="21"/>
              </w:rPr>
              <w:t>联集管</w:t>
            </w:r>
            <w:proofErr w:type="gramEnd"/>
            <w:r>
              <w:rPr>
                <w:rFonts w:ascii="楷体" w:eastAsia="楷体" w:hAnsi="楷体"/>
                <w:szCs w:val="21"/>
              </w:rPr>
              <w:t>、</w:t>
            </w:r>
            <w:proofErr w:type="gramStart"/>
            <w:r>
              <w:rPr>
                <w:rFonts w:ascii="楷体" w:eastAsia="楷体" w:hAnsi="楷体"/>
                <w:szCs w:val="21"/>
              </w:rPr>
              <w:t>尾架外表面</w:t>
            </w:r>
            <w:proofErr w:type="gramEnd"/>
            <w:r>
              <w:rPr>
                <w:rFonts w:ascii="楷体" w:eastAsia="楷体" w:hAnsi="楷体"/>
                <w:szCs w:val="21"/>
              </w:rPr>
              <w:t>平整、无划痕、污垢和其他缺陷；</w:t>
            </w:r>
          </w:p>
        </w:tc>
      </w:tr>
      <w:tr w:rsidR="00581272" w14:paraId="0EB46EE2" w14:textId="77777777">
        <w:trPr>
          <w:trHeight w:val="400"/>
          <w:jc w:val="center"/>
        </w:trPr>
        <w:tc>
          <w:tcPr>
            <w:tcW w:w="806" w:type="dxa"/>
            <w:tcBorders>
              <w:left w:val="single" w:sz="4" w:space="0" w:color="auto"/>
            </w:tcBorders>
            <w:shd w:val="clear" w:color="auto" w:fill="auto"/>
            <w:vAlign w:val="center"/>
          </w:tcPr>
          <w:p w14:paraId="28E5D37E" w14:textId="77777777" w:rsidR="00581272" w:rsidRDefault="00D72BEC">
            <w:pPr>
              <w:widowControl/>
              <w:rPr>
                <w:rFonts w:ascii="楷体" w:eastAsia="楷体" w:hAnsi="楷体"/>
                <w:szCs w:val="21"/>
              </w:rPr>
            </w:pPr>
            <w:r>
              <w:rPr>
                <w:rFonts w:ascii="楷体" w:eastAsia="楷体" w:hAnsi="楷体"/>
                <w:szCs w:val="21"/>
              </w:rPr>
              <w:t>2</w:t>
            </w:r>
          </w:p>
        </w:tc>
        <w:tc>
          <w:tcPr>
            <w:tcW w:w="1375" w:type="dxa"/>
            <w:shd w:val="clear" w:color="auto" w:fill="auto"/>
            <w:vAlign w:val="center"/>
          </w:tcPr>
          <w:p w14:paraId="13EF44A5" w14:textId="77777777" w:rsidR="00581272" w:rsidRDefault="00D72BEC">
            <w:pPr>
              <w:widowControl/>
              <w:rPr>
                <w:rFonts w:ascii="楷体" w:eastAsia="楷体" w:hAnsi="楷体"/>
                <w:szCs w:val="21"/>
              </w:rPr>
            </w:pPr>
            <w:r>
              <w:rPr>
                <w:rFonts w:ascii="楷体" w:eastAsia="楷体" w:hAnsi="楷体" w:hint="eastAsia"/>
                <w:szCs w:val="21"/>
              </w:rPr>
              <w:t>耐压</w:t>
            </w:r>
          </w:p>
        </w:tc>
        <w:tc>
          <w:tcPr>
            <w:tcW w:w="6708" w:type="dxa"/>
            <w:tcBorders>
              <w:right w:val="single" w:sz="4" w:space="0" w:color="auto"/>
            </w:tcBorders>
            <w:shd w:val="clear" w:color="auto" w:fill="auto"/>
            <w:vAlign w:val="center"/>
          </w:tcPr>
          <w:p w14:paraId="5D292670" w14:textId="77777777" w:rsidR="00581272" w:rsidRDefault="00D72BEC">
            <w:pPr>
              <w:widowControl/>
              <w:rPr>
                <w:rFonts w:ascii="楷体" w:eastAsia="楷体" w:hAnsi="楷体"/>
                <w:szCs w:val="21"/>
              </w:rPr>
            </w:pPr>
            <w:r>
              <w:rPr>
                <w:rFonts w:ascii="楷体" w:eastAsia="楷体" w:hAnsi="楷体" w:hint="eastAsia"/>
                <w:szCs w:val="21"/>
              </w:rPr>
              <w:t>传热工质应无渗漏，非承压</w:t>
            </w:r>
            <w:proofErr w:type="gramStart"/>
            <w:r>
              <w:rPr>
                <w:rFonts w:ascii="楷体" w:eastAsia="楷体" w:hAnsi="楷体" w:hint="eastAsia"/>
                <w:szCs w:val="21"/>
              </w:rPr>
              <w:t>式集热器</w:t>
            </w:r>
            <w:proofErr w:type="gramEnd"/>
            <w:r>
              <w:rPr>
                <w:rFonts w:ascii="楷体" w:eastAsia="楷体" w:hAnsi="楷体" w:hint="eastAsia"/>
                <w:szCs w:val="21"/>
              </w:rPr>
              <w:t>应承受</w:t>
            </w:r>
            <w:r>
              <w:rPr>
                <w:rFonts w:ascii="楷体" w:eastAsia="楷体" w:hAnsi="楷体"/>
                <w:szCs w:val="21"/>
              </w:rPr>
              <w:t>0.06MPa</w:t>
            </w:r>
            <w:r>
              <w:rPr>
                <w:rFonts w:ascii="楷体" w:eastAsia="楷体" w:hAnsi="楷体"/>
                <w:szCs w:val="21"/>
              </w:rPr>
              <w:t>的工作压力，</w:t>
            </w:r>
            <w:r>
              <w:rPr>
                <w:rFonts w:ascii="楷体" w:eastAsia="楷体" w:hAnsi="楷体" w:hint="eastAsia"/>
                <w:szCs w:val="21"/>
              </w:rPr>
              <w:t>承压</w:t>
            </w:r>
            <w:proofErr w:type="gramStart"/>
            <w:r>
              <w:rPr>
                <w:rFonts w:ascii="楷体" w:eastAsia="楷体" w:hAnsi="楷体" w:hint="eastAsia"/>
                <w:szCs w:val="21"/>
              </w:rPr>
              <w:t>式集热器</w:t>
            </w:r>
            <w:proofErr w:type="gramEnd"/>
            <w:r>
              <w:rPr>
                <w:rFonts w:ascii="楷体" w:eastAsia="楷体" w:hAnsi="楷体" w:hint="eastAsia"/>
                <w:szCs w:val="21"/>
              </w:rPr>
              <w:t>应承受</w:t>
            </w:r>
            <w:r>
              <w:rPr>
                <w:rFonts w:ascii="楷体" w:eastAsia="楷体" w:hAnsi="楷体"/>
                <w:szCs w:val="21"/>
              </w:rPr>
              <w:t>0.6MPa</w:t>
            </w:r>
            <w:r>
              <w:rPr>
                <w:rFonts w:ascii="楷体" w:eastAsia="楷体" w:hAnsi="楷体"/>
                <w:szCs w:val="21"/>
              </w:rPr>
              <w:t>的工作压力</w:t>
            </w:r>
          </w:p>
        </w:tc>
      </w:tr>
      <w:tr w:rsidR="00581272" w14:paraId="2577FBCC" w14:textId="77777777">
        <w:trPr>
          <w:trHeight w:val="400"/>
          <w:jc w:val="center"/>
        </w:trPr>
        <w:tc>
          <w:tcPr>
            <w:tcW w:w="806" w:type="dxa"/>
            <w:tcBorders>
              <w:left w:val="single" w:sz="4" w:space="0" w:color="auto"/>
            </w:tcBorders>
            <w:shd w:val="clear" w:color="auto" w:fill="auto"/>
            <w:vAlign w:val="center"/>
          </w:tcPr>
          <w:p w14:paraId="3B0E7F90" w14:textId="77777777" w:rsidR="00581272" w:rsidRDefault="00D72BEC">
            <w:pPr>
              <w:widowControl/>
              <w:rPr>
                <w:rFonts w:ascii="楷体" w:eastAsia="楷体" w:hAnsi="楷体"/>
                <w:szCs w:val="21"/>
              </w:rPr>
            </w:pPr>
            <w:r>
              <w:rPr>
                <w:rFonts w:ascii="楷体" w:eastAsia="楷体" w:hAnsi="楷体"/>
                <w:szCs w:val="21"/>
              </w:rPr>
              <w:t>3</w:t>
            </w:r>
          </w:p>
        </w:tc>
        <w:tc>
          <w:tcPr>
            <w:tcW w:w="1375" w:type="dxa"/>
            <w:shd w:val="clear" w:color="auto" w:fill="auto"/>
            <w:vAlign w:val="center"/>
          </w:tcPr>
          <w:p w14:paraId="36407847" w14:textId="77777777" w:rsidR="00581272" w:rsidRDefault="00D72BEC">
            <w:pPr>
              <w:widowControl/>
              <w:rPr>
                <w:rFonts w:ascii="楷体" w:eastAsia="楷体" w:hAnsi="楷体"/>
                <w:szCs w:val="21"/>
              </w:rPr>
            </w:pPr>
            <w:r>
              <w:rPr>
                <w:rFonts w:ascii="楷体" w:eastAsia="楷体" w:hAnsi="楷体" w:hint="eastAsia"/>
                <w:szCs w:val="21"/>
              </w:rPr>
              <w:t>刚度</w:t>
            </w:r>
          </w:p>
        </w:tc>
        <w:tc>
          <w:tcPr>
            <w:tcW w:w="6708" w:type="dxa"/>
            <w:tcBorders>
              <w:right w:val="single" w:sz="4" w:space="0" w:color="auto"/>
            </w:tcBorders>
            <w:shd w:val="clear" w:color="auto" w:fill="auto"/>
            <w:vAlign w:val="center"/>
          </w:tcPr>
          <w:p w14:paraId="625301C6" w14:textId="77777777" w:rsidR="00581272" w:rsidRDefault="00D72BEC">
            <w:pPr>
              <w:widowControl/>
              <w:rPr>
                <w:rFonts w:ascii="楷体" w:eastAsia="楷体" w:hAnsi="楷体"/>
                <w:szCs w:val="21"/>
              </w:rPr>
            </w:pPr>
            <w:r>
              <w:rPr>
                <w:rFonts w:ascii="楷体" w:eastAsia="楷体" w:hAnsi="楷体" w:hint="eastAsia"/>
                <w:szCs w:val="21"/>
              </w:rPr>
              <w:t>应无损坏和明显变形</w:t>
            </w:r>
          </w:p>
        </w:tc>
      </w:tr>
      <w:tr w:rsidR="00581272" w14:paraId="4C6AB1C6" w14:textId="77777777">
        <w:trPr>
          <w:trHeight w:val="400"/>
          <w:jc w:val="center"/>
        </w:trPr>
        <w:tc>
          <w:tcPr>
            <w:tcW w:w="806" w:type="dxa"/>
            <w:tcBorders>
              <w:left w:val="single" w:sz="4" w:space="0" w:color="auto"/>
            </w:tcBorders>
            <w:shd w:val="clear" w:color="auto" w:fill="auto"/>
            <w:vAlign w:val="center"/>
          </w:tcPr>
          <w:p w14:paraId="0703860C" w14:textId="77777777" w:rsidR="00581272" w:rsidRDefault="00D72BEC">
            <w:pPr>
              <w:widowControl/>
              <w:rPr>
                <w:rFonts w:ascii="楷体" w:eastAsia="楷体" w:hAnsi="楷体"/>
                <w:szCs w:val="21"/>
              </w:rPr>
            </w:pPr>
            <w:r>
              <w:rPr>
                <w:rFonts w:ascii="楷体" w:eastAsia="楷体" w:hAnsi="楷体"/>
                <w:szCs w:val="21"/>
              </w:rPr>
              <w:t>4</w:t>
            </w:r>
          </w:p>
        </w:tc>
        <w:tc>
          <w:tcPr>
            <w:tcW w:w="1375" w:type="dxa"/>
            <w:shd w:val="clear" w:color="auto" w:fill="auto"/>
            <w:vAlign w:val="center"/>
          </w:tcPr>
          <w:p w14:paraId="2D3A3208" w14:textId="77777777" w:rsidR="00581272" w:rsidRDefault="00D72BEC">
            <w:pPr>
              <w:widowControl/>
              <w:rPr>
                <w:rFonts w:ascii="楷体" w:eastAsia="楷体" w:hAnsi="楷体"/>
                <w:szCs w:val="21"/>
              </w:rPr>
            </w:pPr>
            <w:r>
              <w:rPr>
                <w:rFonts w:ascii="楷体" w:eastAsia="楷体" w:hAnsi="楷体" w:hint="eastAsia"/>
                <w:szCs w:val="21"/>
              </w:rPr>
              <w:t>强度</w:t>
            </w:r>
          </w:p>
        </w:tc>
        <w:tc>
          <w:tcPr>
            <w:tcW w:w="6708" w:type="dxa"/>
            <w:tcBorders>
              <w:right w:val="single" w:sz="4" w:space="0" w:color="auto"/>
            </w:tcBorders>
            <w:shd w:val="clear" w:color="auto" w:fill="auto"/>
            <w:vAlign w:val="center"/>
          </w:tcPr>
          <w:p w14:paraId="2C9E352C" w14:textId="77777777" w:rsidR="00581272" w:rsidRDefault="00D72BEC">
            <w:pPr>
              <w:widowControl/>
              <w:rPr>
                <w:rFonts w:ascii="楷体" w:eastAsia="楷体" w:hAnsi="楷体"/>
                <w:szCs w:val="21"/>
              </w:rPr>
            </w:pPr>
            <w:r>
              <w:rPr>
                <w:rFonts w:ascii="楷体" w:eastAsia="楷体" w:hAnsi="楷体" w:hint="eastAsia"/>
                <w:szCs w:val="21"/>
              </w:rPr>
              <w:t>应无损坏和明显变形</w:t>
            </w:r>
          </w:p>
        </w:tc>
      </w:tr>
      <w:tr w:rsidR="00581272" w14:paraId="20776ACC" w14:textId="77777777">
        <w:trPr>
          <w:trHeight w:val="400"/>
          <w:jc w:val="center"/>
        </w:trPr>
        <w:tc>
          <w:tcPr>
            <w:tcW w:w="806" w:type="dxa"/>
            <w:tcBorders>
              <w:left w:val="single" w:sz="4" w:space="0" w:color="auto"/>
            </w:tcBorders>
            <w:shd w:val="clear" w:color="auto" w:fill="auto"/>
            <w:vAlign w:val="center"/>
          </w:tcPr>
          <w:p w14:paraId="3432DC23" w14:textId="77777777" w:rsidR="00581272" w:rsidRDefault="00D72BEC">
            <w:pPr>
              <w:widowControl/>
              <w:rPr>
                <w:rFonts w:ascii="楷体" w:eastAsia="楷体" w:hAnsi="楷体"/>
                <w:szCs w:val="21"/>
              </w:rPr>
            </w:pPr>
            <w:r>
              <w:rPr>
                <w:rFonts w:ascii="楷体" w:eastAsia="楷体" w:hAnsi="楷体"/>
                <w:szCs w:val="21"/>
              </w:rPr>
              <w:t>5</w:t>
            </w:r>
          </w:p>
        </w:tc>
        <w:tc>
          <w:tcPr>
            <w:tcW w:w="1375" w:type="dxa"/>
            <w:shd w:val="clear" w:color="auto" w:fill="auto"/>
            <w:vAlign w:val="center"/>
          </w:tcPr>
          <w:p w14:paraId="1E33F113" w14:textId="77777777" w:rsidR="00581272" w:rsidRDefault="00D72BEC">
            <w:pPr>
              <w:widowControl/>
              <w:rPr>
                <w:rFonts w:ascii="楷体" w:eastAsia="楷体" w:hAnsi="楷体"/>
                <w:szCs w:val="21"/>
              </w:rPr>
            </w:pPr>
            <w:r>
              <w:rPr>
                <w:rFonts w:ascii="楷体" w:eastAsia="楷体" w:hAnsi="楷体" w:hint="eastAsia"/>
                <w:szCs w:val="21"/>
              </w:rPr>
              <w:t>闷晒</w:t>
            </w:r>
          </w:p>
        </w:tc>
        <w:tc>
          <w:tcPr>
            <w:tcW w:w="6708" w:type="dxa"/>
            <w:tcBorders>
              <w:right w:val="single" w:sz="4" w:space="0" w:color="auto"/>
            </w:tcBorders>
            <w:shd w:val="clear" w:color="auto" w:fill="auto"/>
            <w:vAlign w:val="center"/>
          </w:tcPr>
          <w:p w14:paraId="49B42EE2" w14:textId="77777777" w:rsidR="00581272" w:rsidRDefault="00D72BEC">
            <w:pPr>
              <w:widowControl/>
              <w:rPr>
                <w:rFonts w:ascii="楷体" w:eastAsia="楷体" w:hAnsi="楷体"/>
                <w:szCs w:val="21"/>
              </w:rPr>
            </w:pPr>
            <w:r>
              <w:rPr>
                <w:rFonts w:ascii="楷体" w:eastAsia="楷体" w:hAnsi="楷体" w:hint="eastAsia"/>
                <w:szCs w:val="21"/>
              </w:rPr>
              <w:t>应无泄漏、开裂、破损、变形或其他损坏</w:t>
            </w:r>
          </w:p>
        </w:tc>
      </w:tr>
      <w:tr w:rsidR="00581272" w14:paraId="674DB1F4" w14:textId="77777777">
        <w:trPr>
          <w:trHeight w:val="400"/>
          <w:jc w:val="center"/>
        </w:trPr>
        <w:tc>
          <w:tcPr>
            <w:tcW w:w="806" w:type="dxa"/>
            <w:tcBorders>
              <w:left w:val="single" w:sz="4" w:space="0" w:color="auto"/>
            </w:tcBorders>
            <w:shd w:val="clear" w:color="auto" w:fill="auto"/>
            <w:vAlign w:val="center"/>
          </w:tcPr>
          <w:p w14:paraId="2048CDA8" w14:textId="77777777" w:rsidR="00581272" w:rsidRDefault="00D72BEC">
            <w:pPr>
              <w:widowControl/>
              <w:rPr>
                <w:rFonts w:ascii="楷体" w:eastAsia="楷体" w:hAnsi="楷体"/>
                <w:szCs w:val="21"/>
              </w:rPr>
            </w:pPr>
            <w:r>
              <w:rPr>
                <w:rFonts w:ascii="楷体" w:eastAsia="楷体" w:hAnsi="楷体"/>
                <w:szCs w:val="21"/>
              </w:rPr>
              <w:t>6</w:t>
            </w:r>
          </w:p>
        </w:tc>
        <w:tc>
          <w:tcPr>
            <w:tcW w:w="1375" w:type="dxa"/>
            <w:shd w:val="clear" w:color="auto" w:fill="auto"/>
            <w:vAlign w:val="center"/>
          </w:tcPr>
          <w:p w14:paraId="24066CB1" w14:textId="77777777" w:rsidR="00581272" w:rsidRDefault="00D72BEC">
            <w:pPr>
              <w:widowControl/>
              <w:rPr>
                <w:rFonts w:ascii="楷体" w:eastAsia="楷体" w:hAnsi="楷体"/>
                <w:szCs w:val="21"/>
              </w:rPr>
            </w:pPr>
            <w:r>
              <w:rPr>
                <w:rFonts w:ascii="楷体" w:eastAsia="楷体" w:hAnsi="楷体" w:hint="eastAsia"/>
                <w:szCs w:val="21"/>
              </w:rPr>
              <w:t>空晒</w:t>
            </w:r>
          </w:p>
        </w:tc>
        <w:tc>
          <w:tcPr>
            <w:tcW w:w="6708" w:type="dxa"/>
            <w:tcBorders>
              <w:right w:val="single" w:sz="4" w:space="0" w:color="auto"/>
            </w:tcBorders>
            <w:shd w:val="clear" w:color="auto" w:fill="auto"/>
            <w:vAlign w:val="center"/>
          </w:tcPr>
          <w:p w14:paraId="258480CB" w14:textId="77777777" w:rsidR="00581272" w:rsidRDefault="00D72BEC">
            <w:pPr>
              <w:widowControl/>
              <w:rPr>
                <w:rFonts w:ascii="楷体" w:eastAsia="楷体" w:hAnsi="楷体"/>
                <w:szCs w:val="21"/>
              </w:rPr>
            </w:pPr>
            <w:r>
              <w:rPr>
                <w:rFonts w:ascii="楷体" w:eastAsia="楷体" w:hAnsi="楷体" w:hint="eastAsia"/>
                <w:szCs w:val="21"/>
              </w:rPr>
              <w:t>应无开裂、破损、变形或其他损坏</w:t>
            </w:r>
          </w:p>
        </w:tc>
      </w:tr>
      <w:tr w:rsidR="00581272" w14:paraId="06758D7C" w14:textId="77777777">
        <w:trPr>
          <w:trHeight w:val="400"/>
          <w:jc w:val="center"/>
        </w:trPr>
        <w:tc>
          <w:tcPr>
            <w:tcW w:w="806" w:type="dxa"/>
            <w:tcBorders>
              <w:left w:val="single" w:sz="4" w:space="0" w:color="auto"/>
            </w:tcBorders>
            <w:shd w:val="clear" w:color="auto" w:fill="auto"/>
            <w:vAlign w:val="center"/>
          </w:tcPr>
          <w:p w14:paraId="2AB0BF0D" w14:textId="77777777" w:rsidR="00581272" w:rsidRDefault="00D72BEC">
            <w:pPr>
              <w:widowControl/>
              <w:rPr>
                <w:rFonts w:ascii="楷体" w:eastAsia="楷体" w:hAnsi="楷体"/>
                <w:szCs w:val="21"/>
              </w:rPr>
            </w:pPr>
            <w:r>
              <w:rPr>
                <w:rFonts w:ascii="楷体" w:eastAsia="楷体" w:hAnsi="楷体"/>
                <w:szCs w:val="21"/>
              </w:rPr>
              <w:t>7</w:t>
            </w:r>
          </w:p>
        </w:tc>
        <w:tc>
          <w:tcPr>
            <w:tcW w:w="1375" w:type="dxa"/>
            <w:shd w:val="clear" w:color="auto" w:fill="auto"/>
            <w:vAlign w:val="center"/>
          </w:tcPr>
          <w:p w14:paraId="599E0E4B" w14:textId="77777777" w:rsidR="00581272" w:rsidRDefault="00D72BEC">
            <w:pPr>
              <w:widowControl/>
              <w:rPr>
                <w:rFonts w:ascii="楷体" w:eastAsia="楷体" w:hAnsi="楷体"/>
                <w:szCs w:val="21"/>
              </w:rPr>
            </w:pPr>
            <w:r>
              <w:rPr>
                <w:rFonts w:ascii="楷体" w:eastAsia="楷体" w:hAnsi="楷体" w:hint="eastAsia"/>
                <w:szCs w:val="21"/>
              </w:rPr>
              <w:t>外热冲击</w:t>
            </w:r>
          </w:p>
        </w:tc>
        <w:tc>
          <w:tcPr>
            <w:tcW w:w="6708" w:type="dxa"/>
            <w:tcBorders>
              <w:right w:val="single" w:sz="4" w:space="0" w:color="auto"/>
            </w:tcBorders>
            <w:shd w:val="clear" w:color="auto" w:fill="auto"/>
            <w:vAlign w:val="center"/>
          </w:tcPr>
          <w:p w14:paraId="1F973268" w14:textId="77777777" w:rsidR="00581272" w:rsidRDefault="00D72BEC">
            <w:pPr>
              <w:widowControl/>
              <w:rPr>
                <w:rFonts w:ascii="楷体" w:eastAsia="楷体" w:hAnsi="楷体"/>
                <w:szCs w:val="21"/>
              </w:rPr>
            </w:pPr>
            <w:r>
              <w:rPr>
                <w:rFonts w:ascii="楷体" w:eastAsia="楷体" w:hAnsi="楷体" w:hint="eastAsia"/>
                <w:szCs w:val="21"/>
              </w:rPr>
              <w:t>不允许有裂纹、变形、水凝结或浸水</w:t>
            </w:r>
          </w:p>
        </w:tc>
      </w:tr>
      <w:tr w:rsidR="00581272" w14:paraId="70BD68BA" w14:textId="77777777">
        <w:trPr>
          <w:trHeight w:val="400"/>
          <w:jc w:val="center"/>
        </w:trPr>
        <w:tc>
          <w:tcPr>
            <w:tcW w:w="806" w:type="dxa"/>
            <w:tcBorders>
              <w:left w:val="single" w:sz="4" w:space="0" w:color="auto"/>
            </w:tcBorders>
            <w:shd w:val="clear" w:color="auto" w:fill="auto"/>
            <w:vAlign w:val="center"/>
          </w:tcPr>
          <w:p w14:paraId="66C18F62" w14:textId="77777777" w:rsidR="00581272" w:rsidRDefault="00D72BEC">
            <w:pPr>
              <w:widowControl/>
              <w:rPr>
                <w:rFonts w:ascii="楷体" w:eastAsia="楷体" w:hAnsi="楷体"/>
                <w:szCs w:val="21"/>
              </w:rPr>
            </w:pPr>
            <w:r>
              <w:rPr>
                <w:rFonts w:ascii="楷体" w:eastAsia="楷体" w:hAnsi="楷体"/>
                <w:szCs w:val="21"/>
              </w:rPr>
              <w:t>8</w:t>
            </w:r>
          </w:p>
        </w:tc>
        <w:tc>
          <w:tcPr>
            <w:tcW w:w="1375" w:type="dxa"/>
            <w:shd w:val="clear" w:color="auto" w:fill="auto"/>
            <w:vAlign w:val="center"/>
          </w:tcPr>
          <w:p w14:paraId="2AA68B6E" w14:textId="77777777" w:rsidR="00581272" w:rsidRDefault="00D72BEC">
            <w:pPr>
              <w:widowControl/>
              <w:rPr>
                <w:rFonts w:ascii="楷体" w:eastAsia="楷体" w:hAnsi="楷体"/>
                <w:szCs w:val="21"/>
              </w:rPr>
            </w:pPr>
            <w:r>
              <w:rPr>
                <w:rFonts w:ascii="楷体" w:eastAsia="楷体" w:hAnsi="楷体" w:hint="eastAsia"/>
                <w:szCs w:val="21"/>
              </w:rPr>
              <w:t>内热冲击</w:t>
            </w:r>
          </w:p>
        </w:tc>
        <w:tc>
          <w:tcPr>
            <w:tcW w:w="6708" w:type="dxa"/>
            <w:tcBorders>
              <w:right w:val="single" w:sz="4" w:space="0" w:color="auto"/>
            </w:tcBorders>
            <w:shd w:val="clear" w:color="auto" w:fill="auto"/>
            <w:vAlign w:val="center"/>
          </w:tcPr>
          <w:p w14:paraId="523FB2DB" w14:textId="77777777" w:rsidR="00581272" w:rsidRDefault="00D72BEC">
            <w:pPr>
              <w:widowControl/>
              <w:rPr>
                <w:rFonts w:ascii="楷体" w:eastAsia="楷体" w:hAnsi="楷体"/>
                <w:szCs w:val="21"/>
              </w:rPr>
            </w:pPr>
            <w:r>
              <w:rPr>
                <w:rFonts w:ascii="楷体" w:eastAsia="楷体" w:hAnsi="楷体" w:hint="eastAsia"/>
                <w:szCs w:val="21"/>
              </w:rPr>
              <w:t>不允许损坏（全玻璃真空管型太阳能集热器不做内热冲击要求）</w:t>
            </w:r>
          </w:p>
        </w:tc>
      </w:tr>
      <w:tr w:rsidR="00581272" w14:paraId="761C1E52" w14:textId="77777777">
        <w:trPr>
          <w:trHeight w:val="400"/>
          <w:jc w:val="center"/>
        </w:trPr>
        <w:tc>
          <w:tcPr>
            <w:tcW w:w="806" w:type="dxa"/>
            <w:tcBorders>
              <w:left w:val="single" w:sz="4" w:space="0" w:color="auto"/>
            </w:tcBorders>
            <w:shd w:val="clear" w:color="auto" w:fill="auto"/>
            <w:vAlign w:val="center"/>
          </w:tcPr>
          <w:p w14:paraId="2D679A5D" w14:textId="77777777" w:rsidR="00581272" w:rsidRDefault="00D72BEC">
            <w:pPr>
              <w:widowControl/>
              <w:rPr>
                <w:rFonts w:ascii="楷体" w:eastAsia="楷体" w:hAnsi="楷体"/>
                <w:szCs w:val="21"/>
              </w:rPr>
            </w:pPr>
            <w:r>
              <w:rPr>
                <w:rFonts w:ascii="楷体" w:eastAsia="楷体" w:hAnsi="楷体"/>
                <w:szCs w:val="21"/>
              </w:rPr>
              <w:t>9</w:t>
            </w:r>
          </w:p>
        </w:tc>
        <w:tc>
          <w:tcPr>
            <w:tcW w:w="1375" w:type="dxa"/>
            <w:shd w:val="clear" w:color="auto" w:fill="auto"/>
            <w:vAlign w:val="center"/>
          </w:tcPr>
          <w:p w14:paraId="7A999FBF" w14:textId="77777777" w:rsidR="00581272" w:rsidRDefault="00D72BEC">
            <w:pPr>
              <w:widowControl/>
              <w:rPr>
                <w:rFonts w:ascii="楷体" w:eastAsia="楷体" w:hAnsi="楷体"/>
                <w:szCs w:val="21"/>
              </w:rPr>
            </w:pPr>
            <w:r>
              <w:rPr>
                <w:rFonts w:ascii="楷体" w:eastAsia="楷体" w:hAnsi="楷体" w:hint="eastAsia"/>
                <w:szCs w:val="21"/>
              </w:rPr>
              <w:t>淋雨</w:t>
            </w:r>
          </w:p>
        </w:tc>
        <w:tc>
          <w:tcPr>
            <w:tcW w:w="6708" w:type="dxa"/>
            <w:tcBorders>
              <w:right w:val="single" w:sz="4" w:space="0" w:color="auto"/>
            </w:tcBorders>
            <w:shd w:val="clear" w:color="auto" w:fill="auto"/>
            <w:vAlign w:val="center"/>
          </w:tcPr>
          <w:p w14:paraId="72926AE7" w14:textId="77777777" w:rsidR="00581272" w:rsidRDefault="00D72BEC">
            <w:pPr>
              <w:widowControl/>
              <w:rPr>
                <w:rFonts w:ascii="楷体" w:eastAsia="楷体" w:hAnsi="楷体"/>
                <w:szCs w:val="21"/>
              </w:rPr>
            </w:pPr>
            <w:r>
              <w:rPr>
                <w:rFonts w:ascii="楷体" w:eastAsia="楷体" w:hAnsi="楷体" w:hint="eastAsia"/>
                <w:szCs w:val="21"/>
              </w:rPr>
              <w:t>应无渗水和损坏</w:t>
            </w:r>
          </w:p>
        </w:tc>
      </w:tr>
      <w:tr w:rsidR="00581272" w14:paraId="2C158A3F" w14:textId="77777777">
        <w:trPr>
          <w:trHeight w:val="400"/>
          <w:jc w:val="center"/>
        </w:trPr>
        <w:tc>
          <w:tcPr>
            <w:tcW w:w="806" w:type="dxa"/>
            <w:tcBorders>
              <w:left w:val="single" w:sz="4" w:space="0" w:color="auto"/>
            </w:tcBorders>
            <w:shd w:val="clear" w:color="auto" w:fill="auto"/>
            <w:vAlign w:val="center"/>
          </w:tcPr>
          <w:p w14:paraId="2FC41A1D" w14:textId="77777777" w:rsidR="00581272" w:rsidRDefault="00D72BEC">
            <w:pPr>
              <w:widowControl/>
              <w:rPr>
                <w:rFonts w:ascii="楷体" w:eastAsia="楷体" w:hAnsi="楷体"/>
                <w:szCs w:val="21"/>
              </w:rPr>
            </w:pPr>
            <w:r>
              <w:rPr>
                <w:rFonts w:ascii="楷体" w:eastAsia="楷体" w:hAnsi="楷体"/>
                <w:szCs w:val="21"/>
              </w:rPr>
              <w:t>10</w:t>
            </w:r>
          </w:p>
        </w:tc>
        <w:tc>
          <w:tcPr>
            <w:tcW w:w="1375" w:type="dxa"/>
            <w:shd w:val="clear" w:color="auto" w:fill="auto"/>
            <w:vAlign w:val="center"/>
          </w:tcPr>
          <w:p w14:paraId="112A9AC9" w14:textId="77777777" w:rsidR="00581272" w:rsidRDefault="00D72BEC">
            <w:pPr>
              <w:widowControl/>
              <w:rPr>
                <w:rFonts w:ascii="楷体" w:eastAsia="楷体" w:hAnsi="楷体"/>
                <w:szCs w:val="21"/>
              </w:rPr>
            </w:pPr>
            <w:r>
              <w:rPr>
                <w:rFonts w:ascii="楷体" w:eastAsia="楷体" w:hAnsi="楷体" w:hint="eastAsia"/>
                <w:szCs w:val="21"/>
              </w:rPr>
              <w:t>耐冻</w:t>
            </w:r>
          </w:p>
        </w:tc>
        <w:tc>
          <w:tcPr>
            <w:tcW w:w="6708" w:type="dxa"/>
            <w:tcBorders>
              <w:right w:val="single" w:sz="4" w:space="0" w:color="auto"/>
            </w:tcBorders>
            <w:shd w:val="clear" w:color="auto" w:fill="auto"/>
            <w:vAlign w:val="center"/>
          </w:tcPr>
          <w:p w14:paraId="2A80D91A" w14:textId="77777777" w:rsidR="00581272" w:rsidRDefault="00D72BEC">
            <w:pPr>
              <w:widowControl/>
              <w:rPr>
                <w:rFonts w:ascii="楷体" w:eastAsia="楷体" w:hAnsi="楷体"/>
                <w:szCs w:val="21"/>
              </w:rPr>
            </w:pPr>
            <w:r>
              <w:rPr>
                <w:rFonts w:ascii="楷体" w:eastAsia="楷体" w:hAnsi="楷体" w:hint="eastAsia"/>
                <w:szCs w:val="21"/>
              </w:rPr>
              <w:t>不允许有泄漏和破损，部件与工质不允许有冻结</w:t>
            </w:r>
          </w:p>
        </w:tc>
      </w:tr>
      <w:tr w:rsidR="00581272" w14:paraId="4B7D1E8C" w14:textId="77777777">
        <w:trPr>
          <w:trHeight w:val="400"/>
          <w:jc w:val="center"/>
        </w:trPr>
        <w:tc>
          <w:tcPr>
            <w:tcW w:w="806" w:type="dxa"/>
            <w:tcBorders>
              <w:left w:val="single" w:sz="4" w:space="0" w:color="auto"/>
            </w:tcBorders>
            <w:shd w:val="clear" w:color="auto" w:fill="auto"/>
            <w:vAlign w:val="center"/>
          </w:tcPr>
          <w:p w14:paraId="51655785" w14:textId="77777777" w:rsidR="00581272" w:rsidRDefault="00D72BEC">
            <w:pPr>
              <w:widowControl/>
              <w:rPr>
                <w:rFonts w:ascii="楷体" w:eastAsia="楷体" w:hAnsi="楷体"/>
                <w:szCs w:val="21"/>
              </w:rPr>
            </w:pPr>
            <w:r>
              <w:rPr>
                <w:rFonts w:ascii="楷体" w:eastAsia="楷体" w:hAnsi="楷体"/>
                <w:szCs w:val="21"/>
              </w:rPr>
              <w:t>11</w:t>
            </w:r>
          </w:p>
        </w:tc>
        <w:tc>
          <w:tcPr>
            <w:tcW w:w="1375" w:type="dxa"/>
            <w:shd w:val="clear" w:color="auto" w:fill="auto"/>
            <w:vAlign w:val="center"/>
          </w:tcPr>
          <w:p w14:paraId="37DB71D8" w14:textId="77777777" w:rsidR="00581272" w:rsidRDefault="00D72BEC">
            <w:pPr>
              <w:widowControl/>
              <w:rPr>
                <w:rFonts w:ascii="楷体" w:eastAsia="楷体" w:hAnsi="楷体"/>
                <w:szCs w:val="21"/>
              </w:rPr>
            </w:pPr>
            <w:r>
              <w:rPr>
                <w:rFonts w:ascii="楷体" w:eastAsia="楷体" w:hAnsi="楷体" w:hint="eastAsia"/>
                <w:szCs w:val="21"/>
              </w:rPr>
              <w:t>热性能</w:t>
            </w:r>
          </w:p>
        </w:tc>
        <w:tc>
          <w:tcPr>
            <w:tcW w:w="6708" w:type="dxa"/>
            <w:tcBorders>
              <w:right w:val="single" w:sz="4" w:space="0" w:color="auto"/>
            </w:tcBorders>
            <w:shd w:val="clear" w:color="auto" w:fill="auto"/>
            <w:vAlign w:val="center"/>
          </w:tcPr>
          <w:p w14:paraId="78AB2DDA" w14:textId="77777777" w:rsidR="00581272" w:rsidRDefault="00D72BEC">
            <w:pPr>
              <w:widowControl/>
              <w:rPr>
                <w:rFonts w:ascii="楷体" w:eastAsia="楷体" w:hAnsi="楷体"/>
                <w:szCs w:val="21"/>
              </w:rPr>
            </w:pPr>
            <w:r>
              <w:rPr>
                <w:rFonts w:ascii="楷体" w:eastAsia="楷体" w:hAnsi="楷体" w:hint="eastAsia"/>
                <w:szCs w:val="21"/>
              </w:rPr>
              <w:t>无反射器的真空管型太阳能集热器的瞬时效率截距η</w:t>
            </w:r>
            <w:r>
              <w:rPr>
                <w:rFonts w:ascii="楷体" w:eastAsia="楷体" w:hAnsi="楷体"/>
                <w:szCs w:val="21"/>
                <w:vertAlign w:val="subscript"/>
              </w:rPr>
              <w:t>0</w:t>
            </w:r>
            <w:r>
              <w:rPr>
                <w:rFonts w:ascii="楷体" w:eastAsia="楷体" w:hAnsi="楷体"/>
                <w:szCs w:val="21"/>
                <w:vertAlign w:val="subscript"/>
              </w:rPr>
              <w:t>，</w:t>
            </w:r>
            <w:r>
              <w:rPr>
                <w:rFonts w:ascii="楷体" w:eastAsia="楷体" w:hAnsi="楷体"/>
                <w:szCs w:val="21"/>
                <w:vertAlign w:val="subscript"/>
              </w:rPr>
              <w:t>a</w:t>
            </w:r>
            <w:r>
              <w:rPr>
                <w:rFonts w:ascii="楷体" w:eastAsia="楷体" w:hAnsi="楷体" w:hint="eastAsia"/>
                <w:szCs w:val="21"/>
              </w:rPr>
              <w:t>≥</w:t>
            </w:r>
            <w:r>
              <w:rPr>
                <w:rFonts w:ascii="楷体" w:eastAsia="楷体" w:hAnsi="楷体"/>
                <w:szCs w:val="21"/>
              </w:rPr>
              <w:t>0.64</w:t>
            </w:r>
          </w:p>
          <w:p w14:paraId="5A0B01D9" w14:textId="77777777" w:rsidR="00581272" w:rsidRDefault="00D72BEC">
            <w:pPr>
              <w:widowControl/>
              <w:rPr>
                <w:rFonts w:ascii="楷体" w:eastAsia="楷体" w:hAnsi="楷体"/>
                <w:szCs w:val="21"/>
              </w:rPr>
            </w:pPr>
            <w:r>
              <w:rPr>
                <w:rFonts w:ascii="楷体" w:eastAsia="楷体" w:hAnsi="楷体" w:hint="eastAsia"/>
                <w:szCs w:val="21"/>
              </w:rPr>
              <w:t>无反射器的真空管型太阳能集热器</w:t>
            </w:r>
            <w:proofErr w:type="gramStart"/>
            <w:r>
              <w:rPr>
                <w:rFonts w:ascii="楷体" w:eastAsia="楷体" w:hAnsi="楷体" w:hint="eastAsia"/>
                <w:szCs w:val="21"/>
              </w:rPr>
              <w:t>总热损系数</w:t>
            </w:r>
            <w:proofErr w:type="gramEnd"/>
            <w:r>
              <w:rPr>
                <w:rFonts w:ascii="楷体" w:eastAsia="楷体" w:hAnsi="楷体"/>
                <w:szCs w:val="21"/>
              </w:rPr>
              <w:t>U≤2.9W/(m</w:t>
            </w:r>
            <w:r>
              <w:rPr>
                <w:rFonts w:ascii="楷体" w:eastAsia="楷体" w:hAnsi="楷体"/>
                <w:szCs w:val="21"/>
                <w:vertAlign w:val="superscript"/>
              </w:rPr>
              <w:t>2</w:t>
            </w:r>
            <w:r>
              <w:rPr>
                <w:rFonts w:ascii="楷体" w:eastAsia="楷体" w:hAnsi="楷体" w:hint="eastAsia"/>
                <w:szCs w:val="21"/>
              </w:rPr>
              <w:t>·℃</w:t>
            </w:r>
            <w:r>
              <w:rPr>
                <w:rFonts w:ascii="楷体" w:eastAsia="楷体" w:hAnsi="楷体"/>
                <w:szCs w:val="21"/>
              </w:rPr>
              <w:t>)</w:t>
            </w:r>
          </w:p>
          <w:p w14:paraId="7352D332" w14:textId="77777777" w:rsidR="00581272" w:rsidRDefault="00581272">
            <w:pPr>
              <w:widowControl/>
              <w:rPr>
                <w:rFonts w:ascii="楷体" w:eastAsia="楷体" w:hAnsi="楷体"/>
                <w:szCs w:val="21"/>
              </w:rPr>
            </w:pPr>
          </w:p>
        </w:tc>
      </w:tr>
      <w:tr w:rsidR="00581272" w14:paraId="6B1C13DC" w14:textId="77777777">
        <w:trPr>
          <w:trHeight w:val="400"/>
          <w:jc w:val="center"/>
        </w:trPr>
        <w:tc>
          <w:tcPr>
            <w:tcW w:w="806" w:type="dxa"/>
            <w:tcBorders>
              <w:left w:val="single" w:sz="4" w:space="0" w:color="auto"/>
            </w:tcBorders>
            <w:shd w:val="clear" w:color="auto" w:fill="auto"/>
            <w:vAlign w:val="center"/>
          </w:tcPr>
          <w:p w14:paraId="1A09C497" w14:textId="77777777" w:rsidR="00581272" w:rsidRDefault="00D72BEC">
            <w:pPr>
              <w:widowControl/>
              <w:rPr>
                <w:rFonts w:ascii="楷体" w:eastAsia="楷体" w:hAnsi="楷体"/>
                <w:szCs w:val="21"/>
              </w:rPr>
            </w:pPr>
            <w:r>
              <w:rPr>
                <w:rFonts w:ascii="楷体" w:eastAsia="楷体" w:hAnsi="楷体"/>
                <w:szCs w:val="21"/>
              </w:rPr>
              <w:t>12</w:t>
            </w:r>
          </w:p>
        </w:tc>
        <w:tc>
          <w:tcPr>
            <w:tcW w:w="1375" w:type="dxa"/>
            <w:shd w:val="clear" w:color="auto" w:fill="auto"/>
            <w:vAlign w:val="center"/>
          </w:tcPr>
          <w:p w14:paraId="03C7A5A2" w14:textId="77777777" w:rsidR="00581272" w:rsidRDefault="00D72BEC">
            <w:pPr>
              <w:widowControl/>
              <w:rPr>
                <w:rFonts w:ascii="楷体" w:eastAsia="楷体" w:hAnsi="楷体"/>
                <w:szCs w:val="21"/>
              </w:rPr>
            </w:pPr>
            <w:r>
              <w:rPr>
                <w:rFonts w:ascii="楷体" w:eastAsia="楷体" w:hAnsi="楷体" w:hint="eastAsia"/>
                <w:szCs w:val="21"/>
              </w:rPr>
              <w:t>压力降落</w:t>
            </w:r>
          </w:p>
        </w:tc>
        <w:tc>
          <w:tcPr>
            <w:tcW w:w="6708" w:type="dxa"/>
            <w:tcBorders>
              <w:right w:val="single" w:sz="4" w:space="0" w:color="auto"/>
            </w:tcBorders>
            <w:shd w:val="clear" w:color="auto" w:fill="auto"/>
            <w:vAlign w:val="center"/>
          </w:tcPr>
          <w:p w14:paraId="1D29E3FD" w14:textId="77777777" w:rsidR="00581272" w:rsidRDefault="00D72BEC">
            <w:pPr>
              <w:widowControl/>
              <w:rPr>
                <w:rFonts w:ascii="楷体" w:eastAsia="楷体" w:hAnsi="楷体"/>
                <w:szCs w:val="21"/>
              </w:rPr>
            </w:pPr>
            <w:r>
              <w:rPr>
                <w:rFonts w:ascii="楷体" w:eastAsia="楷体" w:hAnsi="楷体" w:hint="eastAsia"/>
                <w:szCs w:val="21"/>
              </w:rPr>
              <w:t>应做出真空管型太阳能集热器压力降落特性曲线</w:t>
            </w:r>
            <w:r w:rsidRPr="00D72BEC">
              <w:rPr>
                <w:rFonts w:ascii="楷体" w:eastAsia="楷体" w:hAnsi="楷体"/>
                <w:noProof/>
                <w:szCs w:val="21"/>
              </w:rPr>
              <w:drawing>
                <wp:inline distT="0" distB="0" distL="0" distR="0" wp14:anchorId="7F62F224" wp14:editId="11F04252">
                  <wp:extent cx="323850" cy="95250"/>
                  <wp:effectExtent l="19050" t="0" r="0" b="0"/>
                  <wp:docPr id="1745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6" name="图片 1"/>
                          <pic:cNvPicPr>
                            <a:picLocks noChangeAspect="1" noChangeArrowheads="1"/>
                          </pic:cNvPicPr>
                        </pic:nvPicPr>
                        <pic:blipFill>
                          <a:blip r:embed="rId5" cstate="print"/>
                          <a:srcRect t="7727" b="13461"/>
                          <a:stretch>
                            <a:fillRect/>
                          </a:stretch>
                        </pic:blipFill>
                        <pic:spPr>
                          <a:xfrm>
                            <a:off x="0" y="0"/>
                            <a:ext cx="323850" cy="95250"/>
                          </a:xfrm>
                          <a:prstGeom prst="rect">
                            <a:avLst/>
                          </a:prstGeom>
                          <a:noFill/>
                          <a:ln w="9525">
                            <a:noFill/>
                            <a:miter lim="800000"/>
                            <a:headEnd/>
                            <a:tailEnd/>
                          </a:ln>
                        </pic:spPr>
                      </pic:pic>
                    </a:graphicData>
                  </a:graphic>
                </wp:inline>
              </w:drawing>
            </w:r>
          </w:p>
        </w:tc>
      </w:tr>
      <w:tr w:rsidR="00581272" w14:paraId="24354ED5" w14:textId="77777777">
        <w:trPr>
          <w:trHeight w:val="400"/>
          <w:jc w:val="center"/>
        </w:trPr>
        <w:tc>
          <w:tcPr>
            <w:tcW w:w="806" w:type="dxa"/>
            <w:tcBorders>
              <w:left w:val="single" w:sz="4" w:space="0" w:color="auto"/>
            </w:tcBorders>
            <w:shd w:val="clear" w:color="auto" w:fill="auto"/>
            <w:vAlign w:val="center"/>
          </w:tcPr>
          <w:p w14:paraId="2F32CC8B" w14:textId="77777777" w:rsidR="00581272" w:rsidRDefault="00D72BEC">
            <w:pPr>
              <w:widowControl/>
              <w:rPr>
                <w:rFonts w:ascii="楷体" w:eastAsia="楷体" w:hAnsi="楷体"/>
                <w:szCs w:val="21"/>
              </w:rPr>
            </w:pPr>
            <w:r>
              <w:rPr>
                <w:rFonts w:ascii="楷体" w:eastAsia="楷体" w:hAnsi="楷体"/>
                <w:szCs w:val="21"/>
              </w:rPr>
              <w:t>13</w:t>
            </w:r>
          </w:p>
        </w:tc>
        <w:tc>
          <w:tcPr>
            <w:tcW w:w="1375" w:type="dxa"/>
            <w:shd w:val="clear" w:color="auto" w:fill="auto"/>
            <w:vAlign w:val="center"/>
          </w:tcPr>
          <w:p w14:paraId="4ADDC072" w14:textId="77777777" w:rsidR="00581272" w:rsidRDefault="00D72BEC">
            <w:pPr>
              <w:widowControl/>
              <w:rPr>
                <w:rFonts w:ascii="楷体" w:eastAsia="楷体" w:hAnsi="楷体"/>
                <w:szCs w:val="21"/>
              </w:rPr>
            </w:pPr>
            <w:r>
              <w:rPr>
                <w:rFonts w:ascii="楷体" w:eastAsia="楷体" w:hAnsi="楷体" w:hint="eastAsia"/>
                <w:szCs w:val="21"/>
              </w:rPr>
              <w:t>耐撞击</w:t>
            </w:r>
          </w:p>
        </w:tc>
        <w:tc>
          <w:tcPr>
            <w:tcW w:w="6708" w:type="dxa"/>
            <w:tcBorders>
              <w:right w:val="single" w:sz="4" w:space="0" w:color="auto"/>
            </w:tcBorders>
            <w:shd w:val="clear" w:color="auto" w:fill="auto"/>
            <w:vAlign w:val="center"/>
          </w:tcPr>
          <w:p w14:paraId="382CA7FC" w14:textId="77777777" w:rsidR="00581272" w:rsidRDefault="00D72BEC">
            <w:pPr>
              <w:widowControl/>
              <w:rPr>
                <w:rFonts w:ascii="楷体" w:eastAsia="楷体" w:hAnsi="楷体"/>
                <w:szCs w:val="21"/>
              </w:rPr>
            </w:pPr>
            <w:r>
              <w:rPr>
                <w:rFonts w:ascii="楷体" w:eastAsia="楷体" w:hAnsi="楷体" w:hint="eastAsia"/>
                <w:szCs w:val="21"/>
              </w:rPr>
              <w:t>不允许损坏</w:t>
            </w:r>
          </w:p>
        </w:tc>
      </w:tr>
    </w:tbl>
    <w:p w14:paraId="2C1E0484" w14:textId="77777777" w:rsidR="00581272" w:rsidRDefault="00581272">
      <w:pPr>
        <w:widowControl/>
        <w:ind w:left="567" w:hangingChars="270" w:hanging="567"/>
        <w:jc w:val="center"/>
        <w:rPr>
          <w:ins w:id="55" w:author="ZQ" w:date="2023-06-05T10:01:00Z"/>
          <w:rFonts w:ascii="楷体" w:eastAsia="楷体" w:hAnsi="楷体"/>
          <w:szCs w:val="21"/>
        </w:rPr>
      </w:pPr>
    </w:p>
    <w:p w14:paraId="16A00C34" w14:textId="77777777" w:rsidR="00581272" w:rsidRDefault="00581272">
      <w:pPr>
        <w:widowControl/>
        <w:ind w:left="567" w:hangingChars="270" w:hanging="567"/>
        <w:jc w:val="center"/>
        <w:rPr>
          <w:ins w:id="56" w:author="ZQ" w:date="2023-06-05T10:01:00Z"/>
          <w:rFonts w:ascii="楷体" w:eastAsia="楷体" w:hAnsi="楷体"/>
          <w:szCs w:val="21"/>
        </w:rPr>
      </w:pPr>
    </w:p>
    <w:p w14:paraId="1500EEF9" w14:textId="77777777" w:rsidR="00581272" w:rsidRDefault="00D72BEC">
      <w:pPr>
        <w:widowControl/>
        <w:ind w:left="567" w:hangingChars="270" w:hanging="567"/>
        <w:jc w:val="center"/>
        <w:rPr>
          <w:rFonts w:ascii="楷体" w:eastAsia="楷体" w:hAnsi="楷体"/>
          <w:szCs w:val="21"/>
        </w:rPr>
      </w:pPr>
      <w:r>
        <w:rPr>
          <w:rFonts w:ascii="楷体" w:eastAsia="楷体" w:hAnsi="楷体" w:hint="eastAsia"/>
          <w:szCs w:val="21"/>
        </w:rPr>
        <w:lastRenderedPageBreak/>
        <w:t>表</w:t>
      </w:r>
      <w:r>
        <w:rPr>
          <w:rFonts w:ascii="楷体" w:eastAsia="楷体" w:hAnsi="楷体"/>
          <w:szCs w:val="21"/>
        </w:rPr>
        <w:t>5</w:t>
      </w:r>
      <w:r>
        <w:rPr>
          <w:rFonts w:ascii="楷体" w:eastAsia="楷体" w:hAnsi="楷体"/>
          <w:szCs w:val="21"/>
        </w:rPr>
        <w:t>全玻璃真空太阳集热管技术要求</w:t>
      </w:r>
    </w:p>
    <w:p w14:paraId="5FDC9641" w14:textId="77777777" w:rsidR="00581272" w:rsidRDefault="00D72BEC">
      <w:pPr>
        <w:autoSpaceDE w:val="0"/>
        <w:autoSpaceDN w:val="0"/>
        <w:adjustRightInd w:val="0"/>
        <w:jc w:val="left"/>
        <w:rPr>
          <w:rFonts w:ascii="楷体" w:eastAsia="楷体" w:hAnsi="楷体"/>
          <w:szCs w:val="21"/>
        </w:rPr>
      </w:pPr>
      <w:r>
        <w:rPr>
          <w:rFonts w:ascii="楷体" w:eastAsia="楷体" w:hAnsi="楷体"/>
          <w:szCs w:val="21"/>
        </w:rPr>
        <w:t xml:space="preserve">           </w:t>
      </w:r>
    </w:p>
    <w:tbl>
      <w:tblPr>
        <w:tblStyle w:val="12"/>
        <w:tblW w:w="8897" w:type="dxa"/>
        <w:jc w:val="center"/>
        <w:tblBorders>
          <w:left w:val="none" w:sz="0" w:space="0" w:color="auto"/>
          <w:right w:val="none" w:sz="0" w:space="0" w:color="auto"/>
        </w:tblBorders>
        <w:tblLayout w:type="fixed"/>
        <w:tblLook w:val="04A0" w:firstRow="1" w:lastRow="0" w:firstColumn="1" w:lastColumn="0" w:noHBand="0" w:noVBand="1"/>
      </w:tblPr>
      <w:tblGrid>
        <w:gridCol w:w="818"/>
        <w:gridCol w:w="1397"/>
        <w:gridCol w:w="6682"/>
      </w:tblGrid>
      <w:tr w:rsidR="00581272" w14:paraId="7F41054C" w14:textId="77777777">
        <w:trPr>
          <w:trHeight w:val="400"/>
          <w:jc w:val="center"/>
        </w:trPr>
        <w:tc>
          <w:tcPr>
            <w:tcW w:w="818" w:type="dxa"/>
            <w:tcBorders>
              <w:left w:val="single" w:sz="4" w:space="0" w:color="auto"/>
            </w:tcBorders>
            <w:vAlign w:val="center"/>
          </w:tcPr>
          <w:p w14:paraId="2C7D269D" w14:textId="77777777" w:rsidR="00581272" w:rsidRDefault="00D72BEC">
            <w:pPr>
              <w:rPr>
                <w:rFonts w:ascii="楷体" w:eastAsia="楷体" w:hAnsi="楷体"/>
                <w:kern w:val="0"/>
                <w:sz w:val="20"/>
                <w:szCs w:val="21"/>
              </w:rPr>
            </w:pPr>
            <w:r>
              <w:rPr>
                <w:rFonts w:ascii="楷体" w:eastAsia="楷体" w:hAnsi="楷体" w:hint="eastAsia"/>
                <w:kern w:val="0"/>
                <w:sz w:val="20"/>
                <w:szCs w:val="21"/>
              </w:rPr>
              <w:t>序号</w:t>
            </w:r>
          </w:p>
        </w:tc>
        <w:tc>
          <w:tcPr>
            <w:tcW w:w="1397" w:type="dxa"/>
            <w:vAlign w:val="center"/>
          </w:tcPr>
          <w:p w14:paraId="583F1732" w14:textId="77777777" w:rsidR="00581272" w:rsidRDefault="00D72BEC">
            <w:pPr>
              <w:rPr>
                <w:rFonts w:ascii="楷体" w:eastAsia="楷体" w:hAnsi="楷体"/>
                <w:kern w:val="0"/>
                <w:sz w:val="20"/>
                <w:szCs w:val="21"/>
              </w:rPr>
            </w:pPr>
            <w:bookmarkStart w:id="57" w:name="_Toc210116243"/>
            <w:bookmarkStart w:id="58" w:name="_Toc210113620"/>
            <w:r>
              <w:rPr>
                <w:rFonts w:ascii="楷体" w:eastAsia="楷体" w:hAnsi="楷体" w:hint="eastAsia"/>
                <w:kern w:val="0"/>
                <w:sz w:val="20"/>
                <w:szCs w:val="21"/>
              </w:rPr>
              <w:t>项目</w:t>
            </w:r>
          </w:p>
        </w:tc>
        <w:tc>
          <w:tcPr>
            <w:tcW w:w="6682" w:type="dxa"/>
            <w:tcBorders>
              <w:right w:val="single" w:sz="4" w:space="0" w:color="auto"/>
            </w:tcBorders>
            <w:vAlign w:val="center"/>
          </w:tcPr>
          <w:p w14:paraId="0769C1EB" w14:textId="77777777" w:rsidR="00581272" w:rsidRDefault="00D72BEC">
            <w:pPr>
              <w:rPr>
                <w:rFonts w:ascii="楷体" w:eastAsia="楷体" w:hAnsi="楷体"/>
                <w:kern w:val="0"/>
                <w:sz w:val="20"/>
                <w:szCs w:val="21"/>
              </w:rPr>
            </w:pPr>
            <w:r>
              <w:rPr>
                <w:rFonts w:ascii="楷体" w:eastAsia="楷体" w:hAnsi="楷体" w:hint="eastAsia"/>
                <w:kern w:val="0"/>
                <w:sz w:val="20"/>
                <w:szCs w:val="21"/>
              </w:rPr>
              <w:t>具体指标和要求</w:t>
            </w:r>
          </w:p>
        </w:tc>
      </w:tr>
      <w:tr w:rsidR="00581272" w14:paraId="0CDA4B30" w14:textId="77777777">
        <w:trPr>
          <w:trHeight w:val="400"/>
          <w:jc w:val="center"/>
        </w:trPr>
        <w:tc>
          <w:tcPr>
            <w:tcW w:w="818" w:type="dxa"/>
            <w:tcBorders>
              <w:left w:val="single" w:sz="4" w:space="0" w:color="auto"/>
            </w:tcBorders>
            <w:vAlign w:val="center"/>
          </w:tcPr>
          <w:p w14:paraId="7C7525E6" w14:textId="77777777" w:rsidR="00581272" w:rsidRDefault="00D72BEC">
            <w:pPr>
              <w:rPr>
                <w:rFonts w:ascii="楷体" w:eastAsia="楷体" w:hAnsi="楷体"/>
                <w:kern w:val="0"/>
                <w:sz w:val="20"/>
                <w:szCs w:val="21"/>
              </w:rPr>
            </w:pPr>
            <w:r>
              <w:rPr>
                <w:rFonts w:ascii="楷体" w:eastAsia="楷体" w:hAnsi="楷体"/>
                <w:kern w:val="0"/>
                <w:sz w:val="20"/>
                <w:szCs w:val="21"/>
              </w:rPr>
              <w:t>1</w:t>
            </w:r>
          </w:p>
        </w:tc>
        <w:tc>
          <w:tcPr>
            <w:tcW w:w="1397" w:type="dxa"/>
            <w:vAlign w:val="center"/>
          </w:tcPr>
          <w:p w14:paraId="353BDAF9" w14:textId="77777777" w:rsidR="00581272" w:rsidRDefault="00D72BEC">
            <w:pPr>
              <w:rPr>
                <w:rFonts w:ascii="楷体" w:eastAsia="楷体" w:hAnsi="楷体"/>
                <w:kern w:val="0"/>
                <w:sz w:val="20"/>
                <w:szCs w:val="21"/>
              </w:rPr>
            </w:pPr>
            <w:r>
              <w:rPr>
                <w:rFonts w:ascii="楷体" w:eastAsia="楷体" w:hAnsi="楷体" w:hint="eastAsia"/>
                <w:kern w:val="0"/>
                <w:sz w:val="20"/>
                <w:szCs w:val="21"/>
              </w:rPr>
              <w:t>透射比</w:t>
            </w:r>
          </w:p>
        </w:tc>
        <w:tc>
          <w:tcPr>
            <w:tcW w:w="6682" w:type="dxa"/>
            <w:tcBorders>
              <w:right w:val="single" w:sz="4" w:space="0" w:color="auto"/>
            </w:tcBorders>
            <w:vAlign w:val="center"/>
          </w:tcPr>
          <w:p w14:paraId="544C4405" w14:textId="77777777" w:rsidR="00581272" w:rsidRDefault="00D72BEC">
            <w:pPr>
              <w:rPr>
                <w:rFonts w:ascii="楷体" w:eastAsia="楷体" w:hAnsi="楷体"/>
                <w:kern w:val="0"/>
                <w:sz w:val="20"/>
                <w:szCs w:val="21"/>
              </w:rPr>
            </w:pPr>
            <w:r>
              <w:rPr>
                <w:rFonts w:ascii="楷体" w:eastAsia="楷体" w:hAnsi="楷体"/>
                <w:kern w:val="0"/>
                <w:sz w:val="20"/>
                <w:szCs w:val="21"/>
              </w:rPr>
              <w:t>τ</w:t>
            </w:r>
            <w:r>
              <w:rPr>
                <w:rFonts w:ascii="楷体" w:eastAsia="楷体" w:hAnsi="楷体"/>
                <w:kern w:val="0"/>
                <w:sz w:val="20"/>
                <w:szCs w:val="21"/>
              </w:rPr>
              <w:t xml:space="preserve"> ≥ 0.90</w:t>
            </w:r>
            <w:r>
              <w:rPr>
                <w:rFonts w:ascii="楷体" w:eastAsia="楷体" w:hAnsi="楷体"/>
                <w:kern w:val="0"/>
                <w:sz w:val="20"/>
                <w:szCs w:val="21"/>
              </w:rPr>
              <w:t>（</w:t>
            </w:r>
            <w:r>
              <w:rPr>
                <w:rFonts w:ascii="楷体" w:eastAsia="楷体" w:hAnsi="楷体"/>
                <w:kern w:val="0"/>
                <w:sz w:val="20"/>
                <w:szCs w:val="21"/>
              </w:rPr>
              <w:t>AM1.5</w:t>
            </w:r>
            <w:r>
              <w:rPr>
                <w:rFonts w:ascii="楷体" w:eastAsia="楷体" w:hAnsi="楷体"/>
                <w:kern w:val="0"/>
                <w:sz w:val="20"/>
                <w:szCs w:val="21"/>
              </w:rPr>
              <w:t>）</w:t>
            </w:r>
          </w:p>
        </w:tc>
      </w:tr>
      <w:tr w:rsidR="00581272" w14:paraId="621089AD" w14:textId="77777777">
        <w:trPr>
          <w:trHeight w:val="614"/>
          <w:jc w:val="center"/>
        </w:trPr>
        <w:tc>
          <w:tcPr>
            <w:tcW w:w="818" w:type="dxa"/>
            <w:tcBorders>
              <w:left w:val="single" w:sz="4" w:space="0" w:color="auto"/>
            </w:tcBorders>
            <w:vAlign w:val="center"/>
          </w:tcPr>
          <w:p w14:paraId="2D831BF9" w14:textId="77777777" w:rsidR="00581272" w:rsidRDefault="00D72BEC">
            <w:pPr>
              <w:rPr>
                <w:rFonts w:ascii="楷体" w:eastAsia="楷体" w:hAnsi="楷体"/>
                <w:kern w:val="0"/>
                <w:sz w:val="20"/>
                <w:szCs w:val="21"/>
              </w:rPr>
            </w:pPr>
            <w:r>
              <w:rPr>
                <w:rFonts w:ascii="楷体" w:eastAsia="楷体" w:hAnsi="楷体"/>
                <w:kern w:val="0"/>
                <w:sz w:val="20"/>
                <w:szCs w:val="21"/>
              </w:rPr>
              <w:t>2</w:t>
            </w:r>
          </w:p>
        </w:tc>
        <w:tc>
          <w:tcPr>
            <w:tcW w:w="1397" w:type="dxa"/>
            <w:vAlign w:val="center"/>
          </w:tcPr>
          <w:p w14:paraId="19D4E764" w14:textId="77777777" w:rsidR="00581272" w:rsidRDefault="00D72BEC">
            <w:pPr>
              <w:rPr>
                <w:rFonts w:ascii="楷体" w:eastAsia="楷体" w:hAnsi="楷体"/>
                <w:kern w:val="0"/>
                <w:sz w:val="20"/>
                <w:szCs w:val="21"/>
              </w:rPr>
            </w:pPr>
            <w:r>
              <w:rPr>
                <w:rFonts w:ascii="楷体" w:eastAsia="楷体" w:hAnsi="楷体" w:hint="eastAsia"/>
                <w:kern w:val="0"/>
                <w:sz w:val="20"/>
                <w:szCs w:val="21"/>
              </w:rPr>
              <w:t>结石</w:t>
            </w:r>
          </w:p>
        </w:tc>
        <w:tc>
          <w:tcPr>
            <w:tcW w:w="6682" w:type="dxa"/>
            <w:tcBorders>
              <w:right w:val="single" w:sz="4" w:space="0" w:color="auto"/>
            </w:tcBorders>
            <w:vAlign w:val="center"/>
          </w:tcPr>
          <w:p w14:paraId="17BDA931" w14:textId="77777777" w:rsidR="00581272" w:rsidRDefault="00D72BEC">
            <w:pPr>
              <w:rPr>
                <w:rFonts w:ascii="楷体" w:eastAsia="楷体" w:hAnsi="楷体"/>
                <w:kern w:val="0"/>
                <w:sz w:val="20"/>
                <w:szCs w:val="21"/>
              </w:rPr>
            </w:pPr>
            <w:r>
              <w:rPr>
                <w:rFonts w:ascii="楷体" w:eastAsia="楷体" w:hAnsi="楷体" w:hint="eastAsia"/>
                <w:kern w:val="0"/>
                <w:sz w:val="20"/>
                <w:szCs w:val="21"/>
              </w:rPr>
              <w:t>不大于</w:t>
            </w:r>
            <w:r>
              <w:rPr>
                <w:rFonts w:ascii="楷体" w:eastAsia="楷体" w:hAnsi="楷体"/>
                <w:kern w:val="0"/>
                <w:sz w:val="20"/>
                <w:szCs w:val="21"/>
              </w:rPr>
              <w:t>1.0mm</w:t>
            </w:r>
            <w:r>
              <w:rPr>
                <w:rFonts w:ascii="楷体" w:eastAsia="楷体" w:hAnsi="楷体"/>
                <w:kern w:val="0"/>
                <w:sz w:val="20"/>
                <w:szCs w:val="21"/>
              </w:rPr>
              <w:t>的结石不密集，即</w:t>
            </w:r>
            <w:r>
              <w:rPr>
                <w:rFonts w:ascii="楷体" w:eastAsia="楷体" w:hAnsi="楷体"/>
                <w:kern w:val="0"/>
                <w:sz w:val="20"/>
                <w:szCs w:val="21"/>
              </w:rPr>
              <w:t>10mm×10mm</w:t>
            </w:r>
            <w:r>
              <w:rPr>
                <w:rFonts w:ascii="楷体" w:eastAsia="楷体" w:hAnsi="楷体"/>
                <w:kern w:val="0"/>
                <w:sz w:val="20"/>
                <w:szCs w:val="21"/>
              </w:rPr>
              <w:t>范围内不得多于</w:t>
            </w:r>
            <w:r>
              <w:rPr>
                <w:rFonts w:ascii="楷体" w:eastAsia="楷体" w:hAnsi="楷体"/>
                <w:kern w:val="0"/>
                <w:sz w:val="20"/>
                <w:szCs w:val="21"/>
              </w:rPr>
              <w:t>1</w:t>
            </w:r>
            <w:r>
              <w:rPr>
                <w:rFonts w:ascii="楷体" w:eastAsia="楷体" w:hAnsi="楷体"/>
                <w:kern w:val="0"/>
                <w:sz w:val="20"/>
                <w:szCs w:val="21"/>
              </w:rPr>
              <w:t>个，整只管子不得多于</w:t>
            </w:r>
            <w:r>
              <w:rPr>
                <w:rFonts w:ascii="楷体" w:eastAsia="楷体" w:hAnsi="楷体"/>
                <w:kern w:val="0"/>
                <w:sz w:val="20"/>
                <w:szCs w:val="21"/>
              </w:rPr>
              <w:t>5</w:t>
            </w:r>
            <w:r>
              <w:rPr>
                <w:rFonts w:ascii="楷体" w:eastAsia="楷体" w:hAnsi="楷体"/>
                <w:kern w:val="0"/>
                <w:sz w:val="20"/>
                <w:szCs w:val="21"/>
              </w:rPr>
              <w:t>个；大于</w:t>
            </w:r>
            <w:r>
              <w:rPr>
                <w:rFonts w:ascii="楷体" w:eastAsia="楷体" w:hAnsi="楷体"/>
                <w:kern w:val="0"/>
                <w:sz w:val="20"/>
                <w:szCs w:val="21"/>
              </w:rPr>
              <w:t>1.0mm</w:t>
            </w:r>
            <w:r>
              <w:rPr>
                <w:rFonts w:ascii="楷体" w:eastAsia="楷体" w:hAnsi="楷体"/>
                <w:kern w:val="0"/>
                <w:sz w:val="20"/>
                <w:szCs w:val="21"/>
              </w:rPr>
              <w:t>的结石不允许存在</w:t>
            </w:r>
          </w:p>
        </w:tc>
      </w:tr>
      <w:tr w:rsidR="00581272" w14:paraId="6849BBC0" w14:textId="77777777">
        <w:trPr>
          <w:trHeight w:val="400"/>
          <w:jc w:val="center"/>
        </w:trPr>
        <w:tc>
          <w:tcPr>
            <w:tcW w:w="818" w:type="dxa"/>
            <w:tcBorders>
              <w:left w:val="single" w:sz="4" w:space="0" w:color="auto"/>
            </w:tcBorders>
            <w:vAlign w:val="center"/>
          </w:tcPr>
          <w:p w14:paraId="2F7E99A0" w14:textId="77777777" w:rsidR="00581272" w:rsidRDefault="00D72BEC">
            <w:pPr>
              <w:rPr>
                <w:rFonts w:ascii="楷体" w:eastAsia="楷体" w:hAnsi="楷体"/>
                <w:kern w:val="0"/>
                <w:sz w:val="20"/>
                <w:szCs w:val="21"/>
              </w:rPr>
            </w:pPr>
            <w:r>
              <w:rPr>
                <w:rFonts w:ascii="楷体" w:eastAsia="楷体" w:hAnsi="楷体"/>
                <w:kern w:val="0"/>
                <w:sz w:val="20"/>
                <w:szCs w:val="21"/>
              </w:rPr>
              <w:t>3</w:t>
            </w:r>
          </w:p>
        </w:tc>
        <w:tc>
          <w:tcPr>
            <w:tcW w:w="1397" w:type="dxa"/>
            <w:vAlign w:val="center"/>
          </w:tcPr>
          <w:p w14:paraId="26D8588E" w14:textId="77777777" w:rsidR="00581272" w:rsidRDefault="00D72BEC">
            <w:pPr>
              <w:rPr>
                <w:rFonts w:ascii="楷体" w:eastAsia="楷体" w:hAnsi="楷体"/>
                <w:kern w:val="0"/>
                <w:sz w:val="20"/>
                <w:szCs w:val="21"/>
              </w:rPr>
            </w:pPr>
            <w:r>
              <w:rPr>
                <w:rFonts w:ascii="楷体" w:eastAsia="楷体" w:hAnsi="楷体" w:hint="eastAsia"/>
                <w:kern w:val="0"/>
                <w:sz w:val="20"/>
                <w:szCs w:val="21"/>
              </w:rPr>
              <w:t>节瘤</w:t>
            </w:r>
          </w:p>
        </w:tc>
        <w:tc>
          <w:tcPr>
            <w:tcW w:w="6682" w:type="dxa"/>
            <w:tcBorders>
              <w:right w:val="single" w:sz="4" w:space="0" w:color="auto"/>
            </w:tcBorders>
            <w:vAlign w:val="center"/>
          </w:tcPr>
          <w:p w14:paraId="54CA19B9" w14:textId="77777777" w:rsidR="00581272" w:rsidRDefault="00D72BEC">
            <w:pPr>
              <w:rPr>
                <w:rFonts w:ascii="楷体" w:eastAsia="楷体" w:hAnsi="楷体"/>
                <w:kern w:val="0"/>
                <w:sz w:val="20"/>
                <w:szCs w:val="21"/>
              </w:rPr>
            </w:pPr>
            <w:r>
              <w:rPr>
                <w:rFonts w:ascii="楷体" w:eastAsia="楷体" w:hAnsi="楷体" w:hint="eastAsia"/>
                <w:kern w:val="0"/>
                <w:sz w:val="20"/>
                <w:szCs w:val="21"/>
              </w:rPr>
              <w:t>大于</w:t>
            </w:r>
            <w:r>
              <w:rPr>
                <w:rFonts w:ascii="楷体" w:eastAsia="楷体" w:hAnsi="楷体"/>
                <w:kern w:val="0"/>
                <w:sz w:val="20"/>
                <w:szCs w:val="21"/>
              </w:rPr>
              <w:t>1.5mm</w:t>
            </w:r>
            <w:r>
              <w:rPr>
                <w:rFonts w:ascii="楷体" w:eastAsia="楷体" w:hAnsi="楷体"/>
                <w:kern w:val="0"/>
                <w:sz w:val="20"/>
                <w:szCs w:val="21"/>
              </w:rPr>
              <w:t>的</w:t>
            </w:r>
            <w:proofErr w:type="gramStart"/>
            <w:r>
              <w:rPr>
                <w:rFonts w:ascii="楷体" w:eastAsia="楷体" w:hAnsi="楷体"/>
                <w:kern w:val="0"/>
                <w:sz w:val="20"/>
                <w:szCs w:val="21"/>
              </w:rPr>
              <w:t>节瘤不密集</w:t>
            </w:r>
            <w:proofErr w:type="gramEnd"/>
            <w:r>
              <w:rPr>
                <w:rFonts w:ascii="楷体" w:eastAsia="楷体" w:hAnsi="楷体"/>
                <w:kern w:val="0"/>
                <w:sz w:val="20"/>
                <w:szCs w:val="21"/>
              </w:rPr>
              <w:t>，即</w:t>
            </w:r>
            <w:r>
              <w:rPr>
                <w:rFonts w:ascii="楷体" w:eastAsia="楷体" w:hAnsi="楷体"/>
                <w:kern w:val="0"/>
                <w:sz w:val="20"/>
                <w:szCs w:val="21"/>
              </w:rPr>
              <w:t>10mm×10mm</w:t>
            </w:r>
            <w:r>
              <w:rPr>
                <w:rFonts w:ascii="楷体" w:eastAsia="楷体" w:hAnsi="楷体"/>
                <w:kern w:val="0"/>
                <w:sz w:val="20"/>
                <w:szCs w:val="21"/>
              </w:rPr>
              <w:t>范围内不得多于</w:t>
            </w:r>
            <w:r>
              <w:rPr>
                <w:rFonts w:ascii="楷体" w:eastAsia="楷体" w:hAnsi="楷体"/>
                <w:kern w:val="0"/>
                <w:sz w:val="20"/>
                <w:szCs w:val="21"/>
              </w:rPr>
              <w:t>2</w:t>
            </w:r>
            <w:r>
              <w:rPr>
                <w:rFonts w:ascii="楷体" w:eastAsia="楷体" w:hAnsi="楷体"/>
                <w:kern w:val="0"/>
                <w:sz w:val="20"/>
                <w:szCs w:val="21"/>
              </w:rPr>
              <w:t>个，整只管子不大于</w:t>
            </w:r>
            <w:r>
              <w:rPr>
                <w:rFonts w:ascii="楷体" w:eastAsia="楷体" w:hAnsi="楷体"/>
                <w:kern w:val="0"/>
                <w:sz w:val="20"/>
                <w:szCs w:val="21"/>
              </w:rPr>
              <w:t>2.5mm</w:t>
            </w:r>
            <w:r>
              <w:rPr>
                <w:rFonts w:ascii="楷体" w:eastAsia="楷体" w:hAnsi="楷体"/>
                <w:kern w:val="0"/>
                <w:sz w:val="20"/>
                <w:szCs w:val="21"/>
              </w:rPr>
              <w:t>的节</w:t>
            </w:r>
            <w:proofErr w:type="gramStart"/>
            <w:r>
              <w:rPr>
                <w:rFonts w:ascii="楷体" w:eastAsia="楷体" w:hAnsi="楷体"/>
                <w:kern w:val="0"/>
                <w:sz w:val="20"/>
                <w:szCs w:val="21"/>
              </w:rPr>
              <w:t>瘤不得</w:t>
            </w:r>
            <w:proofErr w:type="gramEnd"/>
            <w:r>
              <w:rPr>
                <w:rFonts w:ascii="楷体" w:eastAsia="楷体" w:hAnsi="楷体"/>
                <w:kern w:val="0"/>
                <w:sz w:val="20"/>
                <w:szCs w:val="21"/>
              </w:rPr>
              <w:t>多于</w:t>
            </w:r>
            <w:r>
              <w:rPr>
                <w:rFonts w:ascii="楷体" w:eastAsia="楷体" w:hAnsi="楷体"/>
                <w:kern w:val="0"/>
                <w:sz w:val="20"/>
                <w:szCs w:val="21"/>
              </w:rPr>
              <w:t>5</w:t>
            </w:r>
            <w:r>
              <w:rPr>
                <w:rFonts w:ascii="楷体" w:eastAsia="楷体" w:hAnsi="楷体"/>
                <w:kern w:val="0"/>
                <w:sz w:val="20"/>
                <w:szCs w:val="21"/>
              </w:rPr>
              <w:t>个；大于</w:t>
            </w:r>
            <w:r>
              <w:rPr>
                <w:rFonts w:ascii="楷体" w:eastAsia="楷体" w:hAnsi="楷体"/>
                <w:kern w:val="0"/>
                <w:sz w:val="20"/>
                <w:szCs w:val="21"/>
              </w:rPr>
              <w:t>2.5mm</w:t>
            </w:r>
            <w:r>
              <w:rPr>
                <w:rFonts w:ascii="楷体" w:eastAsia="楷体" w:hAnsi="楷体"/>
                <w:kern w:val="0"/>
                <w:sz w:val="20"/>
                <w:szCs w:val="21"/>
              </w:rPr>
              <w:t>的</w:t>
            </w:r>
            <w:proofErr w:type="gramStart"/>
            <w:r>
              <w:rPr>
                <w:rFonts w:ascii="楷体" w:eastAsia="楷体" w:hAnsi="楷体"/>
                <w:kern w:val="0"/>
                <w:sz w:val="20"/>
                <w:szCs w:val="21"/>
              </w:rPr>
              <w:t>节瘤不允许</w:t>
            </w:r>
            <w:proofErr w:type="gramEnd"/>
            <w:r>
              <w:rPr>
                <w:rFonts w:ascii="楷体" w:eastAsia="楷体" w:hAnsi="楷体"/>
                <w:kern w:val="0"/>
                <w:sz w:val="20"/>
                <w:szCs w:val="21"/>
              </w:rPr>
              <w:t>存在</w:t>
            </w:r>
          </w:p>
        </w:tc>
      </w:tr>
      <w:tr w:rsidR="00581272" w14:paraId="5DD0968A" w14:textId="77777777">
        <w:trPr>
          <w:trHeight w:val="295"/>
          <w:jc w:val="center"/>
        </w:trPr>
        <w:tc>
          <w:tcPr>
            <w:tcW w:w="818" w:type="dxa"/>
            <w:tcBorders>
              <w:left w:val="single" w:sz="4" w:space="0" w:color="auto"/>
            </w:tcBorders>
            <w:vAlign w:val="center"/>
          </w:tcPr>
          <w:p w14:paraId="6FB4A404" w14:textId="77777777" w:rsidR="00581272" w:rsidRDefault="00D72BEC">
            <w:pPr>
              <w:rPr>
                <w:rFonts w:ascii="楷体" w:eastAsia="楷体" w:hAnsi="楷体"/>
                <w:kern w:val="0"/>
                <w:sz w:val="20"/>
                <w:szCs w:val="21"/>
              </w:rPr>
            </w:pPr>
            <w:r>
              <w:rPr>
                <w:rFonts w:ascii="楷体" w:eastAsia="楷体" w:hAnsi="楷体"/>
                <w:kern w:val="0"/>
                <w:sz w:val="20"/>
                <w:szCs w:val="21"/>
              </w:rPr>
              <w:t>4</w:t>
            </w:r>
          </w:p>
        </w:tc>
        <w:tc>
          <w:tcPr>
            <w:tcW w:w="1397" w:type="dxa"/>
            <w:vAlign w:val="center"/>
          </w:tcPr>
          <w:p w14:paraId="0005238B" w14:textId="77777777" w:rsidR="00581272" w:rsidRDefault="00D72BEC">
            <w:pPr>
              <w:rPr>
                <w:rFonts w:ascii="楷体" w:eastAsia="楷体" w:hAnsi="楷体"/>
                <w:kern w:val="0"/>
                <w:sz w:val="20"/>
                <w:szCs w:val="21"/>
              </w:rPr>
            </w:pPr>
            <w:r>
              <w:rPr>
                <w:rFonts w:ascii="楷体" w:eastAsia="楷体" w:hAnsi="楷体" w:hint="eastAsia"/>
                <w:kern w:val="0"/>
                <w:sz w:val="20"/>
                <w:szCs w:val="21"/>
              </w:rPr>
              <w:t>吸收比</w:t>
            </w:r>
          </w:p>
        </w:tc>
        <w:tc>
          <w:tcPr>
            <w:tcW w:w="6682" w:type="dxa"/>
            <w:tcBorders>
              <w:right w:val="single" w:sz="4" w:space="0" w:color="auto"/>
            </w:tcBorders>
            <w:vAlign w:val="center"/>
          </w:tcPr>
          <w:p w14:paraId="60314929" w14:textId="77777777" w:rsidR="00581272" w:rsidRDefault="00D72BEC">
            <w:pPr>
              <w:rPr>
                <w:rFonts w:ascii="楷体" w:eastAsia="楷体" w:hAnsi="楷体"/>
                <w:kern w:val="0"/>
                <w:sz w:val="20"/>
                <w:szCs w:val="21"/>
              </w:rPr>
            </w:pPr>
            <w:r>
              <w:rPr>
                <w:rFonts w:ascii="楷体" w:eastAsia="楷体" w:hAnsi="楷体"/>
                <w:kern w:val="0"/>
                <w:sz w:val="20"/>
                <w:szCs w:val="21"/>
              </w:rPr>
              <w:t>α ≥0.90</w:t>
            </w:r>
            <w:r>
              <w:rPr>
                <w:rFonts w:ascii="楷体" w:eastAsia="楷体" w:hAnsi="楷体"/>
                <w:kern w:val="0"/>
                <w:sz w:val="20"/>
                <w:szCs w:val="21"/>
              </w:rPr>
              <w:t>（</w:t>
            </w:r>
            <w:r>
              <w:rPr>
                <w:rFonts w:ascii="楷体" w:eastAsia="楷体" w:hAnsi="楷体"/>
                <w:kern w:val="0"/>
                <w:sz w:val="20"/>
                <w:szCs w:val="21"/>
              </w:rPr>
              <w:t>AM1.5</w:t>
            </w:r>
            <w:r>
              <w:rPr>
                <w:rFonts w:ascii="楷体" w:eastAsia="楷体" w:hAnsi="楷体"/>
                <w:kern w:val="0"/>
                <w:sz w:val="20"/>
                <w:szCs w:val="21"/>
              </w:rPr>
              <w:t>）</w:t>
            </w:r>
            <w:r>
              <w:rPr>
                <w:rFonts w:ascii="楷体" w:eastAsia="楷体" w:hAnsi="楷体"/>
                <w:kern w:val="0"/>
                <w:sz w:val="20"/>
                <w:szCs w:val="21"/>
              </w:rPr>
              <w:t xml:space="preserve"> (</w:t>
            </w:r>
            <w:r>
              <w:rPr>
                <w:rFonts w:ascii="楷体" w:eastAsia="楷体" w:hAnsi="楷体"/>
                <w:kern w:val="0"/>
                <w:sz w:val="20"/>
                <w:szCs w:val="21"/>
              </w:rPr>
              <w:t>国标规定</w:t>
            </w:r>
            <w:r>
              <w:rPr>
                <w:rFonts w:ascii="楷体" w:eastAsia="楷体" w:hAnsi="楷体"/>
                <w:kern w:val="0"/>
                <w:sz w:val="20"/>
                <w:szCs w:val="21"/>
              </w:rPr>
              <w:t>0.86)</w:t>
            </w:r>
          </w:p>
        </w:tc>
      </w:tr>
      <w:tr w:rsidR="00581272" w14:paraId="73E99E4F" w14:textId="77777777">
        <w:trPr>
          <w:trHeight w:val="400"/>
          <w:jc w:val="center"/>
        </w:trPr>
        <w:tc>
          <w:tcPr>
            <w:tcW w:w="818" w:type="dxa"/>
            <w:tcBorders>
              <w:left w:val="single" w:sz="4" w:space="0" w:color="auto"/>
            </w:tcBorders>
            <w:vAlign w:val="center"/>
          </w:tcPr>
          <w:p w14:paraId="262C225F" w14:textId="77777777" w:rsidR="00581272" w:rsidRDefault="00D72BEC">
            <w:pPr>
              <w:rPr>
                <w:rFonts w:ascii="楷体" w:eastAsia="楷体" w:hAnsi="楷体"/>
                <w:kern w:val="0"/>
                <w:sz w:val="20"/>
                <w:szCs w:val="21"/>
              </w:rPr>
            </w:pPr>
            <w:r>
              <w:rPr>
                <w:rFonts w:ascii="楷体" w:eastAsia="楷体" w:hAnsi="楷体"/>
                <w:kern w:val="0"/>
                <w:sz w:val="20"/>
                <w:szCs w:val="21"/>
              </w:rPr>
              <w:t>5</w:t>
            </w:r>
          </w:p>
        </w:tc>
        <w:tc>
          <w:tcPr>
            <w:tcW w:w="1397" w:type="dxa"/>
            <w:vAlign w:val="center"/>
          </w:tcPr>
          <w:p w14:paraId="062F621E" w14:textId="77777777" w:rsidR="00581272" w:rsidRDefault="00D72BEC">
            <w:pPr>
              <w:rPr>
                <w:rFonts w:ascii="楷体" w:eastAsia="楷体" w:hAnsi="楷体"/>
                <w:kern w:val="0"/>
                <w:sz w:val="20"/>
                <w:szCs w:val="21"/>
              </w:rPr>
            </w:pPr>
            <w:r>
              <w:rPr>
                <w:rFonts w:ascii="楷体" w:eastAsia="楷体" w:hAnsi="楷体" w:hint="eastAsia"/>
                <w:kern w:val="0"/>
                <w:sz w:val="20"/>
                <w:szCs w:val="21"/>
              </w:rPr>
              <w:t>发射比</w:t>
            </w:r>
          </w:p>
        </w:tc>
        <w:tc>
          <w:tcPr>
            <w:tcW w:w="6682" w:type="dxa"/>
            <w:tcBorders>
              <w:right w:val="single" w:sz="4" w:space="0" w:color="auto"/>
            </w:tcBorders>
            <w:vAlign w:val="center"/>
          </w:tcPr>
          <w:p w14:paraId="62D3D6F0" w14:textId="77777777" w:rsidR="00581272" w:rsidRDefault="00D72BEC">
            <w:pPr>
              <w:rPr>
                <w:rFonts w:ascii="楷体" w:eastAsia="楷体" w:hAnsi="楷体"/>
                <w:kern w:val="0"/>
                <w:sz w:val="20"/>
                <w:szCs w:val="21"/>
              </w:rPr>
            </w:pPr>
            <w:r>
              <w:rPr>
                <w:rFonts w:ascii="楷体" w:eastAsia="楷体" w:hAnsi="楷体" w:hint="eastAsia"/>
                <w:kern w:val="0"/>
                <w:sz w:val="20"/>
                <w:szCs w:val="21"/>
              </w:rPr>
              <w:t>ε</w:t>
            </w:r>
            <w:r>
              <w:rPr>
                <w:rFonts w:ascii="楷体" w:eastAsia="楷体" w:hAnsi="楷体"/>
                <w:kern w:val="0"/>
                <w:sz w:val="20"/>
                <w:szCs w:val="21"/>
              </w:rPr>
              <w:t xml:space="preserve">h </w:t>
            </w:r>
            <w:r>
              <w:rPr>
                <w:rFonts w:ascii="楷体" w:eastAsia="楷体" w:hAnsi="楷体" w:hint="eastAsia"/>
                <w:kern w:val="0"/>
                <w:sz w:val="20"/>
                <w:szCs w:val="21"/>
              </w:rPr>
              <w:t>≤</w:t>
            </w:r>
            <w:r>
              <w:rPr>
                <w:rFonts w:ascii="楷体" w:eastAsia="楷体" w:hAnsi="楷体"/>
                <w:kern w:val="0"/>
                <w:sz w:val="20"/>
                <w:szCs w:val="21"/>
              </w:rPr>
              <w:t xml:space="preserve"> 0.070 (80℃±5℃)(</w:t>
            </w:r>
            <w:r>
              <w:rPr>
                <w:rFonts w:ascii="楷体" w:eastAsia="楷体" w:hAnsi="楷体"/>
                <w:kern w:val="0"/>
                <w:sz w:val="20"/>
                <w:szCs w:val="21"/>
              </w:rPr>
              <w:t>国标规定</w:t>
            </w:r>
            <w:r>
              <w:rPr>
                <w:rFonts w:ascii="楷体" w:eastAsia="楷体" w:hAnsi="楷体"/>
                <w:kern w:val="0"/>
                <w:sz w:val="20"/>
                <w:szCs w:val="21"/>
              </w:rPr>
              <w:t>≤ 0.080)</w:t>
            </w:r>
          </w:p>
        </w:tc>
      </w:tr>
      <w:tr w:rsidR="00581272" w14:paraId="6BA65778" w14:textId="77777777">
        <w:trPr>
          <w:trHeight w:val="400"/>
          <w:jc w:val="center"/>
        </w:trPr>
        <w:tc>
          <w:tcPr>
            <w:tcW w:w="818" w:type="dxa"/>
            <w:tcBorders>
              <w:left w:val="single" w:sz="4" w:space="0" w:color="auto"/>
            </w:tcBorders>
            <w:vAlign w:val="center"/>
          </w:tcPr>
          <w:p w14:paraId="646B36D5" w14:textId="77777777" w:rsidR="00581272" w:rsidRDefault="00D72BEC">
            <w:pPr>
              <w:rPr>
                <w:rFonts w:ascii="楷体" w:eastAsia="楷体" w:hAnsi="楷体"/>
                <w:kern w:val="0"/>
                <w:sz w:val="20"/>
                <w:szCs w:val="21"/>
              </w:rPr>
            </w:pPr>
            <w:r>
              <w:rPr>
                <w:rFonts w:ascii="楷体" w:eastAsia="楷体" w:hAnsi="楷体"/>
                <w:kern w:val="0"/>
                <w:sz w:val="20"/>
                <w:szCs w:val="21"/>
              </w:rPr>
              <w:t>6</w:t>
            </w:r>
          </w:p>
        </w:tc>
        <w:tc>
          <w:tcPr>
            <w:tcW w:w="1397" w:type="dxa"/>
            <w:vAlign w:val="center"/>
          </w:tcPr>
          <w:p w14:paraId="00236638" w14:textId="77777777" w:rsidR="00581272" w:rsidRDefault="00D72BEC">
            <w:pPr>
              <w:rPr>
                <w:rFonts w:ascii="楷体" w:eastAsia="楷体" w:hAnsi="楷体"/>
                <w:kern w:val="0"/>
                <w:sz w:val="20"/>
                <w:szCs w:val="21"/>
              </w:rPr>
            </w:pPr>
            <w:r>
              <w:rPr>
                <w:rFonts w:ascii="楷体" w:eastAsia="楷体" w:hAnsi="楷体" w:hint="eastAsia"/>
                <w:kern w:val="0"/>
                <w:sz w:val="20"/>
                <w:szCs w:val="21"/>
              </w:rPr>
              <w:t>空晒性能</w:t>
            </w:r>
          </w:p>
        </w:tc>
        <w:tc>
          <w:tcPr>
            <w:tcW w:w="6682" w:type="dxa"/>
            <w:tcBorders>
              <w:right w:val="single" w:sz="4" w:space="0" w:color="auto"/>
            </w:tcBorders>
            <w:vAlign w:val="center"/>
          </w:tcPr>
          <w:p w14:paraId="691527D7" w14:textId="77777777" w:rsidR="00581272" w:rsidRDefault="00D72BEC">
            <w:pPr>
              <w:rPr>
                <w:rFonts w:ascii="楷体" w:eastAsia="楷体" w:hAnsi="楷体"/>
                <w:kern w:val="0"/>
                <w:sz w:val="20"/>
                <w:szCs w:val="21"/>
              </w:rPr>
            </w:pPr>
            <w:r>
              <w:rPr>
                <w:rFonts w:ascii="楷体" w:eastAsia="楷体" w:hAnsi="楷体"/>
                <w:kern w:val="0"/>
                <w:sz w:val="20"/>
                <w:szCs w:val="21"/>
              </w:rPr>
              <w:t xml:space="preserve">Y </w:t>
            </w:r>
            <w:r>
              <w:rPr>
                <w:rFonts w:ascii="楷体" w:eastAsia="楷体" w:hAnsi="楷体" w:hint="eastAsia"/>
                <w:kern w:val="0"/>
                <w:sz w:val="20"/>
                <w:szCs w:val="21"/>
              </w:rPr>
              <w:t>≥</w:t>
            </w:r>
            <w:r>
              <w:rPr>
                <w:rFonts w:ascii="楷体" w:eastAsia="楷体" w:hAnsi="楷体"/>
                <w:kern w:val="0"/>
                <w:sz w:val="20"/>
                <w:szCs w:val="21"/>
              </w:rPr>
              <w:t>200</w:t>
            </w:r>
            <w:r>
              <w:rPr>
                <w:rFonts w:ascii="楷体" w:eastAsia="楷体" w:hAnsi="楷体"/>
                <w:kern w:val="0"/>
                <w:sz w:val="20"/>
                <w:szCs w:val="21"/>
              </w:rPr>
              <w:t>㎡</w:t>
            </w:r>
            <w:r>
              <w:rPr>
                <w:rFonts w:ascii="楷体" w:eastAsia="楷体" w:hAnsi="楷体"/>
                <w:kern w:val="0"/>
                <w:sz w:val="20"/>
                <w:szCs w:val="21"/>
              </w:rPr>
              <w:t>℃/kW</w:t>
            </w:r>
            <w:r>
              <w:rPr>
                <w:rFonts w:ascii="楷体" w:eastAsia="楷体" w:hAnsi="楷体"/>
                <w:kern w:val="0"/>
                <w:sz w:val="20"/>
                <w:szCs w:val="21"/>
              </w:rPr>
              <w:t>（</w:t>
            </w:r>
            <w:r>
              <w:rPr>
                <w:rFonts w:ascii="楷体" w:eastAsia="楷体" w:hAnsi="楷体"/>
                <w:kern w:val="0"/>
                <w:sz w:val="20"/>
                <w:szCs w:val="21"/>
              </w:rPr>
              <w:t>G≥800W/m</w:t>
            </w:r>
            <w:r>
              <w:rPr>
                <w:rFonts w:ascii="楷体" w:eastAsia="楷体" w:hAnsi="楷体"/>
                <w:kern w:val="0"/>
                <w:sz w:val="20"/>
                <w:szCs w:val="21"/>
                <w:vertAlign w:val="superscript"/>
              </w:rPr>
              <w:t>2</w:t>
            </w:r>
            <w:r>
              <w:rPr>
                <w:rFonts w:ascii="楷体" w:eastAsia="楷体" w:hAnsi="楷体" w:hint="eastAsia"/>
                <w:kern w:val="0"/>
                <w:sz w:val="20"/>
                <w:szCs w:val="21"/>
              </w:rPr>
              <w:t>，环境温度</w:t>
            </w:r>
            <w:r>
              <w:rPr>
                <w:rFonts w:ascii="楷体" w:eastAsia="楷体" w:hAnsi="楷体"/>
                <w:kern w:val="0"/>
                <w:sz w:val="20"/>
                <w:szCs w:val="21"/>
              </w:rPr>
              <w:t>8℃≤ta≤30℃</w:t>
            </w:r>
            <w:r>
              <w:rPr>
                <w:rFonts w:ascii="楷体" w:eastAsia="楷体" w:hAnsi="楷体"/>
                <w:kern w:val="0"/>
                <w:sz w:val="20"/>
                <w:szCs w:val="21"/>
              </w:rPr>
              <w:t>下）</w:t>
            </w:r>
          </w:p>
        </w:tc>
      </w:tr>
      <w:tr w:rsidR="00581272" w14:paraId="0F8A24C6" w14:textId="77777777">
        <w:trPr>
          <w:trHeight w:val="400"/>
          <w:jc w:val="center"/>
        </w:trPr>
        <w:tc>
          <w:tcPr>
            <w:tcW w:w="818" w:type="dxa"/>
            <w:tcBorders>
              <w:left w:val="single" w:sz="4" w:space="0" w:color="auto"/>
            </w:tcBorders>
            <w:vAlign w:val="center"/>
          </w:tcPr>
          <w:p w14:paraId="67768230" w14:textId="77777777" w:rsidR="00581272" w:rsidRDefault="00D72BEC">
            <w:pPr>
              <w:rPr>
                <w:rFonts w:ascii="楷体" w:eastAsia="楷体" w:hAnsi="楷体"/>
                <w:kern w:val="0"/>
                <w:sz w:val="20"/>
                <w:szCs w:val="21"/>
              </w:rPr>
            </w:pPr>
            <w:r>
              <w:rPr>
                <w:rFonts w:ascii="楷体" w:eastAsia="楷体" w:hAnsi="楷体"/>
                <w:kern w:val="0"/>
                <w:sz w:val="20"/>
                <w:szCs w:val="21"/>
              </w:rPr>
              <w:t>7</w:t>
            </w:r>
          </w:p>
        </w:tc>
        <w:tc>
          <w:tcPr>
            <w:tcW w:w="1397" w:type="dxa"/>
            <w:vAlign w:val="center"/>
          </w:tcPr>
          <w:p w14:paraId="486D6558" w14:textId="77777777" w:rsidR="00581272" w:rsidRDefault="00D72BEC">
            <w:pPr>
              <w:rPr>
                <w:rFonts w:ascii="楷体" w:eastAsia="楷体" w:hAnsi="楷体"/>
                <w:kern w:val="0"/>
                <w:sz w:val="20"/>
                <w:szCs w:val="21"/>
              </w:rPr>
            </w:pPr>
            <w:proofErr w:type="gramStart"/>
            <w:r>
              <w:rPr>
                <w:rFonts w:ascii="楷体" w:eastAsia="楷体" w:hAnsi="楷体" w:hint="eastAsia"/>
                <w:kern w:val="0"/>
                <w:sz w:val="20"/>
                <w:szCs w:val="21"/>
              </w:rPr>
              <w:t>闷</w:t>
            </w:r>
            <w:proofErr w:type="gramEnd"/>
            <w:r>
              <w:rPr>
                <w:rFonts w:ascii="楷体" w:eastAsia="楷体" w:hAnsi="楷体" w:hint="eastAsia"/>
                <w:kern w:val="0"/>
                <w:sz w:val="20"/>
                <w:szCs w:val="21"/>
              </w:rPr>
              <w:t>晒太阳辐照量</w:t>
            </w:r>
          </w:p>
        </w:tc>
        <w:tc>
          <w:tcPr>
            <w:tcW w:w="6682" w:type="dxa"/>
            <w:tcBorders>
              <w:right w:val="single" w:sz="4" w:space="0" w:color="auto"/>
            </w:tcBorders>
            <w:vAlign w:val="center"/>
          </w:tcPr>
          <w:p w14:paraId="27D5CF1D" w14:textId="77777777" w:rsidR="00581272" w:rsidRDefault="00D72BEC">
            <w:pPr>
              <w:rPr>
                <w:rFonts w:ascii="楷体" w:eastAsia="楷体" w:hAnsi="楷体"/>
                <w:kern w:val="0"/>
                <w:sz w:val="20"/>
                <w:szCs w:val="21"/>
                <w:vertAlign w:val="superscript"/>
              </w:rPr>
            </w:pPr>
            <w:r>
              <w:rPr>
                <w:rFonts w:ascii="楷体" w:eastAsia="楷体" w:hAnsi="楷体" w:hint="eastAsia"/>
                <w:kern w:val="0"/>
                <w:sz w:val="20"/>
                <w:szCs w:val="21"/>
              </w:rPr>
              <w:t>罩玻璃管外径为</w:t>
            </w:r>
            <w:r>
              <w:rPr>
                <w:rFonts w:ascii="楷体" w:eastAsia="楷体" w:hAnsi="楷体"/>
                <w:kern w:val="0"/>
                <w:sz w:val="20"/>
                <w:szCs w:val="21"/>
              </w:rPr>
              <w:t>47mm</w:t>
            </w:r>
            <w:r>
              <w:rPr>
                <w:rFonts w:ascii="楷体" w:eastAsia="楷体" w:hAnsi="楷体"/>
                <w:kern w:val="0"/>
                <w:sz w:val="20"/>
                <w:szCs w:val="21"/>
              </w:rPr>
              <w:t>，真空管</w:t>
            </w:r>
            <w:r>
              <w:rPr>
                <w:rFonts w:ascii="楷体" w:eastAsia="楷体" w:hAnsi="楷体"/>
                <w:i/>
                <w:kern w:val="0"/>
                <w:sz w:val="20"/>
                <w:szCs w:val="21"/>
              </w:rPr>
              <w:t>H</w:t>
            </w:r>
            <w:r>
              <w:rPr>
                <w:rFonts w:ascii="楷体" w:eastAsia="楷体" w:hAnsi="楷体"/>
                <w:kern w:val="0"/>
                <w:sz w:val="20"/>
                <w:szCs w:val="21"/>
              </w:rPr>
              <w:t xml:space="preserve"> ≤3.5MJ/m</w:t>
            </w:r>
            <w:r>
              <w:rPr>
                <w:rFonts w:ascii="楷体" w:eastAsia="楷体" w:hAnsi="楷体"/>
                <w:kern w:val="0"/>
                <w:sz w:val="20"/>
                <w:szCs w:val="21"/>
                <w:vertAlign w:val="superscript"/>
              </w:rPr>
              <w:t>2</w:t>
            </w:r>
          </w:p>
          <w:p w14:paraId="507765D3" w14:textId="77777777" w:rsidR="00581272" w:rsidRDefault="00D72BEC">
            <w:pPr>
              <w:rPr>
                <w:rFonts w:ascii="楷体" w:eastAsia="楷体" w:hAnsi="楷体"/>
                <w:kern w:val="0"/>
                <w:sz w:val="20"/>
                <w:szCs w:val="21"/>
              </w:rPr>
            </w:pPr>
            <w:r>
              <w:rPr>
                <w:rFonts w:ascii="楷体" w:eastAsia="楷体" w:hAnsi="楷体" w:hint="eastAsia"/>
                <w:kern w:val="0"/>
                <w:sz w:val="20"/>
                <w:szCs w:val="21"/>
              </w:rPr>
              <w:t>罩玻璃管外径为</w:t>
            </w:r>
            <w:r>
              <w:rPr>
                <w:rFonts w:ascii="楷体" w:eastAsia="楷体" w:hAnsi="楷体"/>
                <w:kern w:val="0"/>
                <w:sz w:val="20"/>
                <w:szCs w:val="21"/>
              </w:rPr>
              <w:t>58mm</w:t>
            </w:r>
            <w:r>
              <w:rPr>
                <w:rFonts w:ascii="楷体" w:eastAsia="楷体" w:hAnsi="楷体"/>
                <w:kern w:val="0"/>
                <w:sz w:val="20"/>
                <w:szCs w:val="21"/>
              </w:rPr>
              <w:t>，真空管</w:t>
            </w:r>
            <w:r>
              <w:rPr>
                <w:rFonts w:ascii="楷体" w:eastAsia="楷体" w:hAnsi="楷体"/>
                <w:i/>
                <w:kern w:val="0"/>
                <w:sz w:val="20"/>
                <w:szCs w:val="21"/>
              </w:rPr>
              <w:t xml:space="preserve">H </w:t>
            </w:r>
            <w:r>
              <w:rPr>
                <w:rFonts w:ascii="楷体" w:eastAsia="楷体" w:hAnsi="楷体" w:hint="eastAsia"/>
                <w:kern w:val="0"/>
                <w:sz w:val="20"/>
                <w:szCs w:val="21"/>
              </w:rPr>
              <w:t>≤</w:t>
            </w:r>
            <w:r>
              <w:rPr>
                <w:rFonts w:ascii="楷体" w:eastAsia="楷体" w:hAnsi="楷体"/>
                <w:kern w:val="0"/>
                <w:sz w:val="20"/>
                <w:szCs w:val="21"/>
              </w:rPr>
              <w:t>4.5MJ/m</w:t>
            </w:r>
            <w:r>
              <w:rPr>
                <w:rFonts w:ascii="楷体" w:eastAsia="楷体" w:hAnsi="楷体"/>
                <w:kern w:val="0"/>
                <w:sz w:val="20"/>
                <w:szCs w:val="21"/>
                <w:vertAlign w:val="superscript"/>
              </w:rPr>
              <w:t>2</w:t>
            </w:r>
          </w:p>
        </w:tc>
      </w:tr>
      <w:tr w:rsidR="00581272" w14:paraId="03FCE053" w14:textId="77777777">
        <w:trPr>
          <w:trHeight w:val="400"/>
          <w:jc w:val="center"/>
        </w:trPr>
        <w:tc>
          <w:tcPr>
            <w:tcW w:w="818" w:type="dxa"/>
            <w:tcBorders>
              <w:left w:val="single" w:sz="4" w:space="0" w:color="auto"/>
            </w:tcBorders>
            <w:vAlign w:val="center"/>
          </w:tcPr>
          <w:p w14:paraId="41B18098" w14:textId="77777777" w:rsidR="00581272" w:rsidRDefault="00D72BEC">
            <w:pPr>
              <w:rPr>
                <w:rFonts w:ascii="楷体" w:eastAsia="楷体" w:hAnsi="楷体"/>
                <w:kern w:val="0"/>
                <w:sz w:val="20"/>
                <w:szCs w:val="21"/>
              </w:rPr>
            </w:pPr>
            <w:r>
              <w:rPr>
                <w:rFonts w:ascii="楷体" w:eastAsia="楷体" w:hAnsi="楷体"/>
                <w:kern w:val="0"/>
                <w:sz w:val="20"/>
                <w:szCs w:val="21"/>
              </w:rPr>
              <w:t>8</w:t>
            </w:r>
          </w:p>
        </w:tc>
        <w:tc>
          <w:tcPr>
            <w:tcW w:w="1397" w:type="dxa"/>
            <w:vAlign w:val="center"/>
          </w:tcPr>
          <w:p w14:paraId="519F17B1" w14:textId="77777777" w:rsidR="00581272" w:rsidRDefault="00D72BEC">
            <w:pPr>
              <w:rPr>
                <w:rFonts w:ascii="楷体" w:eastAsia="楷体" w:hAnsi="楷体"/>
                <w:kern w:val="0"/>
                <w:sz w:val="20"/>
                <w:szCs w:val="21"/>
              </w:rPr>
            </w:pPr>
            <w:r>
              <w:rPr>
                <w:rFonts w:ascii="楷体" w:eastAsia="楷体" w:hAnsi="楷体" w:hint="eastAsia"/>
                <w:kern w:val="0"/>
                <w:sz w:val="20"/>
                <w:szCs w:val="21"/>
              </w:rPr>
              <w:t>平均热</w:t>
            </w:r>
            <w:proofErr w:type="gramStart"/>
            <w:r>
              <w:rPr>
                <w:rFonts w:ascii="楷体" w:eastAsia="楷体" w:hAnsi="楷体" w:hint="eastAsia"/>
                <w:kern w:val="0"/>
                <w:sz w:val="20"/>
                <w:szCs w:val="21"/>
              </w:rPr>
              <w:t>损</w:t>
            </w:r>
            <w:proofErr w:type="gramEnd"/>
            <w:r>
              <w:rPr>
                <w:rFonts w:ascii="楷体" w:eastAsia="楷体" w:hAnsi="楷体" w:hint="eastAsia"/>
                <w:kern w:val="0"/>
                <w:sz w:val="20"/>
                <w:szCs w:val="21"/>
              </w:rPr>
              <w:t>系数</w:t>
            </w:r>
          </w:p>
        </w:tc>
        <w:tc>
          <w:tcPr>
            <w:tcW w:w="6682" w:type="dxa"/>
            <w:tcBorders>
              <w:right w:val="single" w:sz="4" w:space="0" w:color="auto"/>
            </w:tcBorders>
            <w:vAlign w:val="center"/>
          </w:tcPr>
          <w:p w14:paraId="5F5CBE49" w14:textId="77777777" w:rsidR="00581272" w:rsidRDefault="00D72BEC">
            <w:pPr>
              <w:rPr>
                <w:rFonts w:ascii="楷体" w:eastAsia="楷体" w:hAnsi="楷体"/>
                <w:kern w:val="0"/>
                <w:sz w:val="20"/>
                <w:szCs w:val="21"/>
              </w:rPr>
            </w:pPr>
            <w:r>
              <w:rPr>
                <w:rFonts w:ascii="楷体" w:eastAsia="楷体" w:hAnsi="楷体"/>
                <w:kern w:val="0"/>
                <w:sz w:val="20"/>
                <w:szCs w:val="21"/>
              </w:rPr>
              <w:t>U</w:t>
            </w:r>
            <w:r>
              <w:rPr>
                <w:rFonts w:ascii="楷体" w:eastAsia="楷体" w:hAnsi="楷体"/>
                <w:kern w:val="0"/>
                <w:sz w:val="20"/>
                <w:szCs w:val="21"/>
                <w:vertAlign w:val="subscript"/>
              </w:rPr>
              <w:t xml:space="preserve">LT </w:t>
            </w:r>
            <w:r>
              <w:rPr>
                <w:rFonts w:ascii="楷体" w:eastAsia="楷体" w:hAnsi="楷体" w:hint="eastAsia"/>
                <w:kern w:val="0"/>
                <w:sz w:val="20"/>
                <w:szCs w:val="21"/>
              </w:rPr>
              <w:t>≤</w:t>
            </w:r>
            <w:r>
              <w:rPr>
                <w:rFonts w:ascii="楷体" w:eastAsia="楷体" w:hAnsi="楷体"/>
                <w:kern w:val="0"/>
                <w:sz w:val="20"/>
                <w:szCs w:val="21"/>
              </w:rPr>
              <w:t xml:space="preserve"> 0.80W/(</w:t>
            </w:r>
            <w:r>
              <w:rPr>
                <w:rFonts w:ascii="楷体" w:eastAsia="楷体" w:hAnsi="楷体"/>
                <w:kern w:val="0"/>
                <w:sz w:val="20"/>
                <w:szCs w:val="21"/>
              </w:rPr>
              <w:t>㎡</w:t>
            </w:r>
            <w:r>
              <w:rPr>
                <w:rFonts w:ascii="楷体" w:eastAsia="楷体" w:hAnsi="楷体"/>
                <w:kern w:val="0"/>
                <w:sz w:val="20"/>
                <w:szCs w:val="21"/>
              </w:rPr>
              <w:sym w:font="Symbol" w:char="F0D7"/>
            </w:r>
            <w:r>
              <w:rPr>
                <w:rFonts w:ascii="楷体" w:eastAsia="楷体" w:hAnsi="楷体" w:hint="eastAsia"/>
                <w:kern w:val="0"/>
                <w:sz w:val="20"/>
                <w:szCs w:val="21"/>
              </w:rPr>
              <w:t>℃</w:t>
            </w:r>
            <w:r>
              <w:rPr>
                <w:rFonts w:ascii="楷体" w:eastAsia="楷体" w:hAnsi="楷体"/>
                <w:kern w:val="0"/>
                <w:sz w:val="20"/>
                <w:szCs w:val="21"/>
              </w:rPr>
              <w:t xml:space="preserve">) </w:t>
            </w:r>
            <w:r>
              <w:rPr>
                <w:rFonts w:ascii="楷体" w:eastAsia="楷体" w:hAnsi="楷体"/>
                <w:kern w:val="0"/>
                <w:sz w:val="20"/>
                <w:szCs w:val="21"/>
              </w:rPr>
              <w:t>（国标规定</w:t>
            </w:r>
            <w:r>
              <w:rPr>
                <w:rFonts w:ascii="楷体" w:eastAsia="楷体" w:hAnsi="楷体"/>
                <w:kern w:val="0"/>
                <w:sz w:val="20"/>
                <w:szCs w:val="21"/>
              </w:rPr>
              <w:t>≤ 0.85</w:t>
            </w:r>
            <w:r>
              <w:rPr>
                <w:rFonts w:ascii="楷体" w:eastAsia="楷体" w:hAnsi="楷体"/>
                <w:kern w:val="0"/>
                <w:sz w:val="20"/>
                <w:szCs w:val="21"/>
              </w:rPr>
              <w:t>）</w:t>
            </w:r>
          </w:p>
        </w:tc>
      </w:tr>
      <w:tr w:rsidR="00581272" w14:paraId="76E29F66" w14:textId="77777777">
        <w:trPr>
          <w:trHeight w:val="400"/>
          <w:jc w:val="center"/>
        </w:trPr>
        <w:tc>
          <w:tcPr>
            <w:tcW w:w="818" w:type="dxa"/>
            <w:tcBorders>
              <w:left w:val="single" w:sz="4" w:space="0" w:color="auto"/>
            </w:tcBorders>
            <w:vAlign w:val="center"/>
          </w:tcPr>
          <w:p w14:paraId="17366F8D" w14:textId="77777777" w:rsidR="00581272" w:rsidRDefault="00D72BEC">
            <w:pPr>
              <w:rPr>
                <w:rFonts w:ascii="楷体" w:eastAsia="楷体" w:hAnsi="楷体"/>
                <w:kern w:val="0"/>
                <w:sz w:val="20"/>
                <w:szCs w:val="21"/>
              </w:rPr>
            </w:pPr>
            <w:r>
              <w:rPr>
                <w:rFonts w:ascii="楷体" w:eastAsia="楷体" w:hAnsi="楷体"/>
                <w:kern w:val="0"/>
                <w:sz w:val="20"/>
                <w:szCs w:val="21"/>
              </w:rPr>
              <w:t>9</w:t>
            </w:r>
          </w:p>
        </w:tc>
        <w:tc>
          <w:tcPr>
            <w:tcW w:w="1397" w:type="dxa"/>
            <w:vAlign w:val="center"/>
          </w:tcPr>
          <w:p w14:paraId="1E622BD2" w14:textId="77777777" w:rsidR="00581272" w:rsidRDefault="00D72BEC">
            <w:pPr>
              <w:rPr>
                <w:rFonts w:ascii="楷体" w:eastAsia="楷体" w:hAnsi="楷体"/>
                <w:kern w:val="0"/>
                <w:sz w:val="20"/>
                <w:szCs w:val="21"/>
              </w:rPr>
            </w:pPr>
            <w:r>
              <w:rPr>
                <w:rFonts w:ascii="楷体" w:eastAsia="楷体" w:hAnsi="楷体" w:hint="eastAsia"/>
                <w:kern w:val="0"/>
                <w:sz w:val="20"/>
                <w:szCs w:val="21"/>
              </w:rPr>
              <w:t>真空性能</w:t>
            </w:r>
          </w:p>
        </w:tc>
        <w:tc>
          <w:tcPr>
            <w:tcW w:w="6682" w:type="dxa"/>
            <w:tcBorders>
              <w:right w:val="single" w:sz="4" w:space="0" w:color="auto"/>
            </w:tcBorders>
            <w:vAlign w:val="center"/>
          </w:tcPr>
          <w:p w14:paraId="3737E896" w14:textId="77777777" w:rsidR="00581272" w:rsidRDefault="00D72BEC">
            <w:pPr>
              <w:rPr>
                <w:rFonts w:ascii="楷体" w:eastAsia="楷体" w:hAnsi="楷体"/>
                <w:kern w:val="0"/>
                <w:sz w:val="20"/>
                <w:szCs w:val="21"/>
              </w:rPr>
            </w:pPr>
            <w:r>
              <w:rPr>
                <w:rFonts w:ascii="楷体" w:eastAsia="楷体" w:hAnsi="楷体" w:hint="eastAsia"/>
                <w:kern w:val="0"/>
                <w:sz w:val="20"/>
                <w:szCs w:val="21"/>
              </w:rPr>
              <w:t>真空夹层真空度</w:t>
            </w:r>
            <w:r>
              <w:rPr>
                <w:rFonts w:ascii="楷体" w:eastAsia="楷体" w:hAnsi="楷体"/>
                <w:kern w:val="0"/>
                <w:sz w:val="20"/>
                <w:szCs w:val="21"/>
              </w:rPr>
              <w:t xml:space="preserve">p </w:t>
            </w:r>
            <w:r>
              <w:rPr>
                <w:rFonts w:ascii="楷体" w:eastAsia="楷体" w:hAnsi="楷体" w:hint="eastAsia"/>
                <w:kern w:val="0"/>
                <w:sz w:val="20"/>
                <w:szCs w:val="21"/>
              </w:rPr>
              <w:t>≤</w:t>
            </w:r>
            <w:r>
              <w:rPr>
                <w:rFonts w:ascii="楷体" w:eastAsia="楷体" w:hAnsi="楷体"/>
                <w:kern w:val="0"/>
                <w:sz w:val="20"/>
                <w:szCs w:val="21"/>
              </w:rPr>
              <w:t>5.0×10</w:t>
            </w:r>
            <w:r>
              <w:rPr>
                <w:rFonts w:ascii="楷体" w:eastAsia="楷体" w:hAnsi="楷体"/>
                <w:kern w:val="0"/>
                <w:sz w:val="20"/>
                <w:szCs w:val="21"/>
                <w:vertAlign w:val="superscript"/>
              </w:rPr>
              <w:t>-2</w:t>
            </w:r>
            <w:r>
              <w:rPr>
                <w:rFonts w:ascii="楷体" w:eastAsia="楷体" w:hAnsi="楷体"/>
                <w:kern w:val="0"/>
                <w:sz w:val="20"/>
                <w:szCs w:val="21"/>
              </w:rPr>
              <w:t>Pa</w:t>
            </w:r>
          </w:p>
        </w:tc>
      </w:tr>
      <w:tr w:rsidR="00581272" w14:paraId="0767EB10" w14:textId="77777777">
        <w:trPr>
          <w:trHeight w:val="400"/>
          <w:jc w:val="center"/>
        </w:trPr>
        <w:tc>
          <w:tcPr>
            <w:tcW w:w="818" w:type="dxa"/>
            <w:tcBorders>
              <w:left w:val="single" w:sz="4" w:space="0" w:color="auto"/>
            </w:tcBorders>
            <w:vAlign w:val="center"/>
          </w:tcPr>
          <w:p w14:paraId="6F0A153F" w14:textId="77777777" w:rsidR="00581272" w:rsidRDefault="00D72BEC">
            <w:pPr>
              <w:rPr>
                <w:rFonts w:ascii="楷体" w:eastAsia="楷体" w:hAnsi="楷体"/>
                <w:kern w:val="0"/>
                <w:sz w:val="20"/>
                <w:szCs w:val="21"/>
              </w:rPr>
            </w:pPr>
            <w:r>
              <w:rPr>
                <w:rFonts w:ascii="楷体" w:eastAsia="楷体" w:hAnsi="楷体"/>
                <w:kern w:val="0"/>
                <w:sz w:val="20"/>
                <w:szCs w:val="21"/>
              </w:rPr>
              <w:t>10</w:t>
            </w:r>
          </w:p>
        </w:tc>
        <w:tc>
          <w:tcPr>
            <w:tcW w:w="1397" w:type="dxa"/>
            <w:vAlign w:val="center"/>
          </w:tcPr>
          <w:p w14:paraId="70DE0234" w14:textId="77777777" w:rsidR="00581272" w:rsidRDefault="00D72BEC">
            <w:pPr>
              <w:rPr>
                <w:rFonts w:ascii="楷体" w:eastAsia="楷体" w:hAnsi="楷体"/>
                <w:kern w:val="0"/>
                <w:sz w:val="20"/>
                <w:szCs w:val="21"/>
              </w:rPr>
            </w:pPr>
            <w:r>
              <w:rPr>
                <w:rFonts w:ascii="楷体" w:eastAsia="楷体" w:hAnsi="楷体" w:hint="eastAsia"/>
                <w:kern w:val="0"/>
                <w:sz w:val="20"/>
                <w:szCs w:val="21"/>
              </w:rPr>
              <w:t>真空品质</w:t>
            </w:r>
          </w:p>
        </w:tc>
        <w:tc>
          <w:tcPr>
            <w:tcW w:w="6682" w:type="dxa"/>
            <w:tcBorders>
              <w:right w:val="single" w:sz="4" w:space="0" w:color="auto"/>
            </w:tcBorders>
            <w:vAlign w:val="center"/>
          </w:tcPr>
          <w:p w14:paraId="10076986" w14:textId="77777777" w:rsidR="00581272" w:rsidRDefault="00D72BEC">
            <w:pPr>
              <w:rPr>
                <w:rFonts w:ascii="楷体" w:eastAsia="楷体" w:hAnsi="楷体"/>
                <w:kern w:val="0"/>
                <w:sz w:val="20"/>
                <w:szCs w:val="21"/>
              </w:rPr>
            </w:pPr>
            <w:r>
              <w:rPr>
                <w:rFonts w:ascii="楷体" w:eastAsia="楷体" w:hAnsi="楷体" w:hint="eastAsia"/>
                <w:kern w:val="0"/>
                <w:sz w:val="20"/>
                <w:szCs w:val="21"/>
              </w:rPr>
              <w:t>吸气剂镜面轴向长度消失率≤</w:t>
            </w:r>
            <w:r>
              <w:rPr>
                <w:rFonts w:ascii="楷体" w:eastAsia="楷体" w:hAnsi="楷体"/>
                <w:kern w:val="0"/>
                <w:sz w:val="20"/>
                <w:szCs w:val="21"/>
              </w:rPr>
              <w:t>30%</w:t>
            </w:r>
          </w:p>
        </w:tc>
      </w:tr>
      <w:tr w:rsidR="00581272" w14:paraId="3C007606" w14:textId="77777777">
        <w:trPr>
          <w:trHeight w:val="400"/>
          <w:jc w:val="center"/>
        </w:trPr>
        <w:tc>
          <w:tcPr>
            <w:tcW w:w="818" w:type="dxa"/>
            <w:tcBorders>
              <w:left w:val="single" w:sz="4" w:space="0" w:color="auto"/>
            </w:tcBorders>
            <w:vAlign w:val="center"/>
          </w:tcPr>
          <w:p w14:paraId="38B16CD3" w14:textId="77777777" w:rsidR="00581272" w:rsidRPr="00581272" w:rsidRDefault="00D72BEC">
            <w:pPr>
              <w:rPr>
                <w:rFonts w:ascii="楷体" w:eastAsia="楷体" w:hAnsi="楷体"/>
                <w:kern w:val="0"/>
                <w:sz w:val="20"/>
                <w:szCs w:val="21"/>
                <w:rPrChange w:id="59" w:author="ZQ" w:date="2023-06-05T10:00:00Z">
                  <w:rPr>
                    <w:rFonts w:ascii="楷体" w:eastAsia="楷体" w:hAnsi="楷体"/>
                    <w:kern w:val="0"/>
                    <w:sz w:val="20"/>
                    <w:szCs w:val="21"/>
                    <w:highlight w:val="yellow"/>
                  </w:rPr>
                </w:rPrChange>
              </w:rPr>
            </w:pPr>
            <w:r>
              <w:rPr>
                <w:rFonts w:ascii="楷体" w:eastAsia="楷体" w:hAnsi="楷体"/>
                <w:kern w:val="0"/>
                <w:sz w:val="20"/>
                <w:szCs w:val="21"/>
                <w:rPrChange w:id="60" w:author="ZQ" w:date="2023-06-05T10:00:00Z">
                  <w:rPr>
                    <w:rFonts w:ascii="楷体" w:eastAsia="楷体" w:hAnsi="楷体"/>
                    <w:kern w:val="0"/>
                    <w:sz w:val="20"/>
                    <w:szCs w:val="21"/>
                    <w:highlight w:val="yellow"/>
                  </w:rPr>
                </w:rPrChange>
              </w:rPr>
              <w:t>11</w:t>
            </w:r>
          </w:p>
        </w:tc>
        <w:tc>
          <w:tcPr>
            <w:tcW w:w="1397" w:type="dxa"/>
            <w:vAlign w:val="center"/>
          </w:tcPr>
          <w:p w14:paraId="09A8B458" w14:textId="77777777" w:rsidR="00581272" w:rsidRPr="00581272" w:rsidRDefault="00D72BEC">
            <w:pPr>
              <w:rPr>
                <w:rFonts w:ascii="楷体" w:eastAsia="楷体" w:hAnsi="楷体"/>
                <w:kern w:val="0"/>
                <w:sz w:val="20"/>
                <w:szCs w:val="21"/>
                <w:rPrChange w:id="61" w:author="ZQ" w:date="2023-06-05T10:00:00Z">
                  <w:rPr>
                    <w:rFonts w:ascii="楷体" w:eastAsia="楷体" w:hAnsi="楷体"/>
                    <w:kern w:val="0"/>
                    <w:sz w:val="20"/>
                    <w:szCs w:val="21"/>
                    <w:highlight w:val="yellow"/>
                  </w:rPr>
                </w:rPrChange>
              </w:rPr>
            </w:pPr>
            <w:r>
              <w:rPr>
                <w:rFonts w:ascii="楷体" w:eastAsia="楷体" w:hAnsi="楷体" w:hint="eastAsia"/>
                <w:kern w:val="0"/>
                <w:sz w:val="20"/>
                <w:szCs w:val="21"/>
                <w:rPrChange w:id="62" w:author="ZQ" w:date="2023-06-05T10:00:00Z">
                  <w:rPr>
                    <w:rFonts w:ascii="楷体" w:eastAsia="楷体" w:hAnsi="楷体" w:hint="eastAsia"/>
                    <w:kern w:val="0"/>
                    <w:sz w:val="20"/>
                    <w:szCs w:val="21"/>
                    <w:highlight w:val="yellow"/>
                  </w:rPr>
                </w:rPrChange>
              </w:rPr>
              <w:t>吸收涂层颜色变浅区长度</w:t>
            </w:r>
          </w:p>
        </w:tc>
        <w:tc>
          <w:tcPr>
            <w:tcW w:w="6682" w:type="dxa"/>
            <w:tcBorders>
              <w:right w:val="single" w:sz="4" w:space="0" w:color="auto"/>
            </w:tcBorders>
            <w:vAlign w:val="center"/>
          </w:tcPr>
          <w:p w14:paraId="281B57B5" w14:textId="77777777" w:rsidR="00581272" w:rsidRPr="00581272" w:rsidRDefault="00D72BEC">
            <w:pPr>
              <w:rPr>
                <w:rFonts w:ascii="楷体" w:eastAsia="楷体" w:hAnsi="楷体"/>
                <w:kern w:val="0"/>
                <w:sz w:val="20"/>
                <w:szCs w:val="21"/>
                <w:rPrChange w:id="63" w:author="ZQ" w:date="2023-06-05T10:00:00Z">
                  <w:rPr>
                    <w:rFonts w:ascii="楷体" w:eastAsia="楷体" w:hAnsi="楷体"/>
                    <w:kern w:val="0"/>
                    <w:sz w:val="20"/>
                    <w:szCs w:val="21"/>
                    <w:highlight w:val="yellow"/>
                  </w:rPr>
                </w:rPrChange>
              </w:rPr>
            </w:pPr>
            <w:r>
              <w:rPr>
                <w:rFonts w:ascii="楷体" w:eastAsia="楷体" w:hAnsi="楷体" w:hint="eastAsia"/>
                <w:kern w:val="0"/>
                <w:sz w:val="20"/>
                <w:szCs w:val="21"/>
                <w:rPrChange w:id="64" w:author="ZQ" w:date="2023-06-05T10:00:00Z">
                  <w:rPr>
                    <w:rFonts w:ascii="楷体" w:eastAsia="楷体" w:hAnsi="楷体" w:hint="eastAsia"/>
                    <w:kern w:val="0"/>
                    <w:sz w:val="20"/>
                    <w:szCs w:val="21"/>
                    <w:highlight w:val="yellow"/>
                  </w:rPr>
                </w:rPrChange>
              </w:rPr>
              <w:t>距离全玻璃真空太阳集热管开口端的选择性吸收涂层颜色明显变浅区应不大于</w:t>
            </w:r>
            <w:r>
              <w:rPr>
                <w:rFonts w:ascii="楷体" w:eastAsia="楷体" w:hAnsi="楷体"/>
                <w:kern w:val="0"/>
                <w:sz w:val="20"/>
                <w:szCs w:val="21"/>
                <w:rPrChange w:id="65" w:author="ZQ" w:date="2023-06-05T10:00:00Z">
                  <w:rPr>
                    <w:rFonts w:ascii="楷体" w:eastAsia="楷体" w:hAnsi="楷体"/>
                    <w:kern w:val="0"/>
                    <w:sz w:val="20"/>
                    <w:szCs w:val="21"/>
                    <w:highlight w:val="yellow"/>
                  </w:rPr>
                </w:rPrChange>
              </w:rPr>
              <w:t>20mm(</w:t>
            </w:r>
            <w:r>
              <w:rPr>
                <w:rFonts w:ascii="楷体" w:eastAsia="楷体" w:hAnsi="楷体"/>
                <w:kern w:val="0"/>
                <w:sz w:val="20"/>
                <w:szCs w:val="21"/>
                <w:rPrChange w:id="66" w:author="ZQ" w:date="2023-06-05T10:00:00Z">
                  <w:rPr>
                    <w:rFonts w:ascii="楷体" w:eastAsia="楷体" w:hAnsi="楷体"/>
                    <w:kern w:val="0"/>
                    <w:sz w:val="20"/>
                    <w:szCs w:val="21"/>
                    <w:highlight w:val="yellow"/>
                  </w:rPr>
                </w:rPrChange>
              </w:rPr>
              <w:t>国标</w:t>
            </w:r>
            <w:r>
              <w:rPr>
                <w:rFonts w:ascii="楷体" w:eastAsia="楷体" w:hAnsi="楷体"/>
                <w:kern w:val="0"/>
                <w:sz w:val="20"/>
                <w:szCs w:val="21"/>
                <w:rPrChange w:id="67" w:author="ZQ" w:date="2023-06-05T10:00:00Z">
                  <w:rPr>
                    <w:rFonts w:ascii="楷体" w:eastAsia="楷体" w:hAnsi="楷体"/>
                    <w:kern w:val="0"/>
                    <w:sz w:val="20"/>
                    <w:szCs w:val="21"/>
                    <w:highlight w:val="yellow"/>
                  </w:rPr>
                </w:rPrChange>
              </w:rPr>
              <w:t>50mm)</w:t>
            </w:r>
          </w:p>
        </w:tc>
      </w:tr>
      <w:tr w:rsidR="00581272" w14:paraId="6742682F" w14:textId="77777777">
        <w:trPr>
          <w:trHeight w:val="573"/>
          <w:jc w:val="center"/>
        </w:trPr>
        <w:tc>
          <w:tcPr>
            <w:tcW w:w="818" w:type="dxa"/>
            <w:tcBorders>
              <w:left w:val="single" w:sz="4" w:space="0" w:color="auto"/>
            </w:tcBorders>
            <w:vAlign w:val="center"/>
          </w:tcPr>
          <w:p w14:paraId="78BC91A7" w14:textId="77777777" w:rsidR="00581272" w:rsidRPr="00581272" w:rsidRDefault="00D72BEC">
            <w:pPr>
              <w:rPr>
                <w:rFonts w:ascii="楷体" w:eastAsia="楷体" w:hAnsi="楷体"/>
                <w:kern w:val="0"/>
                <w:sz w:val="20"/>
                <w:szCs w:val="21"/>
                <w:rPrChange w:id="68" w:author="ZQ" w:date="2023-06-05T10:00:00Z">
                  <w:rPr>
                    <w:rFonts w:ascii="楷体" w:eastAsia="楷体" w:hAnsi="楷体"/>
                    <w:kern w:val="0"/>
                    <w:sz w:val="20"/>
                    <w:szCs w:val="21"/>
                    <w:highlight w:val="yellow"/>
                  </w:rPr>
                </w:rPrChange>
              </w:rPr>
            </w:pPr>
            <w:r>
              <w:rPr>
                <w:rFonts w:ascii="楷体" w:eastAsia="楷体" w:hAnsi="楷体"/>
                <w:kern w:val="0"/>
                <w:sz w:val="20"/>
                <w:szCs w:val="21"/>
                <w:rPrChange w:id="69" w:author="ZQ" w:date="2023-06-05T10:00:00Z">
                  <w:rPr>
                    <w:rFonts w:ascii="楷体" w:eastAsia="楷体" w:hAnsi="楷体"/>
                    <w:kern w:val="0"/>
                    <w:sz w:val="20"/>
                    <w:szCs w:val="21"/>
                    <w:highlight w:val="yellow"/>
                  </w:rPr>
                </w:rPrChange>
              </w:rPr>
              <w:t>12</w:t>
            </w:r>
          </w:p>
        </w:tc>
        <w:tc>
          <w:tcPr>
            <w:tcW w:w="1397" w:type="dxa"/>
            <w:vAlign w:val="center"/>
          </w:tcPr>
          <w:p w14:paraId="752CACD3" w14:textId="77777777" w:rsidR="00581272" w:rsidRPr="00581272" w:rsidRDefault="00D72BEC">
            <w:pPr>
              <w:rPr>
                <w:rFonts w:ascii="楷体" w:eastAsia="楷体" w:hAnsi="楷体"/>
                <w:kern w:val="0"/>
                <w:sz w:val="20"/>
                <w:szCs w:val="21"/>
                <w:rPrChange w:id="70" w:author="ZQ" w:date="2023-06-05T10:00:00Z">
                  <w:rPr>
                    <w:rFonts w:ascii="楷体" w:eastAsia="楷体" w:hAnsi="楷体"/>
                    <w:kern w:val="0"/>
                    <w:sz w:val="20"/>
                    <w:szCs w:val="21"/>
                    <w:highlight w:val="yellow"/>
                  </w:rPr>
                </w:rPrChange>
              </w:rPr>
            </w:pPr>
            <w:r>
              <w:rPr>
                <w:rFonts w:ascii="楷体" w:eastAsia="楷体" w:hAnsi="楷体" w:hint="eastAsia"/>
                <w:kern w:val="0"/>
                <w:sz w:val="20"/>
                <w:szCs w:val="21"/>
                <w:rPrChange w:id="71" w:author="ZQ" w:date="2023-06-05T10:00:00Z">
                  <w:rPr>
                    <w:rFonts w:ascii="楷体" w:eastAsia="楷体" w:hAnsi="楷体" w:hint="eastAsia"/>
                    <w:kern w:val="0"/>
                    <w:sz w:val="20"/>
                    <w:szCs w:val="21"/>
                    <w:highlight w:val="yellow"/>
                  </w:rPr>
                </w:rPrChange>
              </w:rPr>
              <w:t>排气</w:t>
            </w:r>
            <w:proofErr w:type="gramStart"/>
            <w:r>
              <w:rPr>
                <w:rFonts w:ascii="楷体" w:eastAsia="楷体" w:hAnsi="楷体" w:hint="eastAsia"/>
                <w:kern w:val="0"/>
                <w:sz w:val="20"/>
                <w:szCs w:val="21"/>
                <w:rPrChange w:id="72" w:author="ZQ" w:date="2023-06-05T10:00:00Z">
                  <w:rPr>
                    <w:rFonts w:ascii="楷体" w:eastAsia="楷体" w:hAnsi="楷体" w:hint="eastAsia"/>
                    <w:kern w:val="0"/>
                    <w:sz w:val="20"/>
                    <w:szCs w:val="21"/>
                    <w:highlight w:val="yellow"/>
                  </w:rPr>
                </w:rPrChange>
              </w:rPr>
              <w:t>管封离</w:t>
            </w:r>
            <w:proofErr w:type="gramEnd"/>
            <w:r>
              <w:rPr>
                <w:rFonts w:ascii="楷体" w:eastAsia="楷体" w:hAnsi="楷体" w:hint="eastAsia"/>
                <w:kern w:val="0"/>
                <w:sz w:val="20"/>
                <w:szCs w:val="21"/>
                <w:rPrChange w:id="73" w:author="ZQ" w:date="2023-06-05T10:00:00Z">
                  <w:rPr>
                    <w:rFonts w:ascii="楷体" w:eastAsia="楷体" w:hAnsi="楷体" w:hint="eastAsia"/>
                    <w:kern w:val="0"/>
                    <w:sz w:val="20"/>
                    <w:szCs w:val="21"/>
                    <w:highlight w:val="yellow"/>
                  </w:rPr>
                </w:rPrChange>
              </w:rPr>
              <w:t>长度</w:t>
            </w:r>
          </w:p>
        </w:tc>
        <w:tc>
          <w:tcPr>
            <w:tcW w:w="6682" w:type="dxa"/>
            <w:tcBorders>
              <w:right w:val="single" w:sz="4" w:space="0" w:color="auto"/>
            </w:tcBorders>
            <w:vAlign w:val="center"/>
          </w:tcPr>
          <w:p w14:paraId="4DEF0FEA" w14:textId="77777777" w:rsidR="00581272" w:rsidRPr="00581272" w:rsidRDefault="00D72BEC">
            <w:pPr>
              <w:rPr>
                <w:rFonts w:ascii="楷体" w:eastAsia="楷体" w:hAnsi="楷体"/>
                <w:kern w:val="0"/>
                <w:sz w:val="20"/>
                <w:szCs w:val="21"/>
                <w:rPrChange w:id="74" w:author="ZQ" w:date="2023-06-05T10:00:00Z">
                  <w:rPr>
                    <w:rFonts w:ascii="楷体" w:eastAsia="楷体" w:hAnsi="楷体"/>
                    <w:kern w:val="0"/>
                    <w:sz w:val="20"/>
                    <w:szCs w:val="21"/>
                    <w:highlight w:val="yellow"/>
                  </w:rPr>
                </w:rPrChange>
              </w:rPr>
            </w:pPr>
            <w:r>
              <w:rPr>
                <w:rFonts w:ascii="楷体" w:eastAsia="楷体" w:hAnsi="楷体" w:hint="eastAsia"/>
                <w:kern w:val="0"/>
                <w:sz w:val="20"/>
                <w:szCs w:val="21"/>
                <w:rPrChange w:id="75" w:author="ZQ" w:date="2023-06-05T10:00:00Z">
                  <w:rPr>
                    <w:rFonts w:ascii="楷体" w:eastAsia="楷体" w:hAnsi="楷体" w:hint="eastAsia"/>
                    <w:kern w:val="0"/>
                    <w:sz w:val="20"/>
                    <w:szCs w:val="21"/>
                    <w:highlight w:val="yellow"/>
                  </w:rPr>
                </w:rPrChange>
              </w:rPr>
              <w:t>排气</w:t>
            </w:r>
            <w:proofErr w:type="gramStart"/>
            <w:r>
              <w:rPr>
                <w:rFonts w:ascii="楷体" w:eastAsia="楷体" w:hAnsi="楷体" w:hint="eastAsia"/>
                <w:kern w:val="0"/>
                <w:sz w:val="20"/>
                <w:szCs w:val="21"/>
                <w:rPrChange w:id="76" w:author="ZQ" w:date="2023-06-05T10:00:00Z">
                  <w:rPr>
                    <w:rFonts w:ascii="楷体" w:eastAsia="楷体" w:hAnsi="楷体" w:hint="eastAsia"/>
                    <w:kern w:val="0"/>
                    <w:sz w:val="20"/>
                    <w:szCs w:val="21"/>
                    <w:highlight w:val="yellow"/>
                  </w:rPr>
                </w:rPrChange>
              </w:rPr>
              <w:t>管封离</w:t>
            </w:r>
            <w:proofErr w:type="gramEnd"/>
            <w:r>
              <w:rPr>
                <w:rFonts w:ascii="楷体" w:eastAsia="楷体" w:hAnsi="楷体" w:hint="eastAsia"/>
                <w:kern w:val="0"/>
                <w:sz w:val="20"/>
                <w:szCs w:val="21"/>
                <w:rPrChange w:id="77" w:author="ZQ" w:date="2023-06-05T10:00:00Z">
                  <w:rPr>
                    <w:rFonts w:ascii="楷体" w:eastAsia="楷体" w:hAnsi="楷体" w:hint="eastAsia"/>
                    <w:kern w:val="0"/>
                    <w:sz w:val="20"/>
                    <w:szCs w:val="21"/>
                    <w:highlight w:val="yellow"/>
                  </w:rPr>
                </w:rPrChange>
              </w:rPr>
              <w:t>长度≤</w:t>
            </w:r>
            <w:r>
              <w:rPr>
                <w:rFonts w:ascii="楷体" w:eastAsia="楷体" w:hAnsi="楷体"/>
                <w:kern w:val="0"/>
                <w:sz w:val="20"/>
                <w:szCs w:val="21"/>
                <w:rPrChange w:id="78" w:author="ZQ" w:date="2023-06-05T10:00:00Z">
                  <w:rPr>
                    <w:rFonts w:ascii="楷体" w:eastAsia="楷体" w:hAnsi="楷体"/>
                    <w:kern w:val="0"/>
                    <w:sz w:val="20"/>
                    <w:szCs w:val="21"/>
                    <w:highlight w:val="yellow"/>
                  </w:rPr>
                </w:rPrChange>
              </w:rPr>
              <w:t>15mm</w:t>
            </w:r>
          </w:p>
        </w:tc>
      </w:tr>
      <w:tr w:rsidR="00581272" w14:paraId="339C34A7" w14:textId="77777777">
        <w:trPr>
          <w:trHeight w:val="245"/>
          <w:jc w:val="center"/>
        </w:trPr>
        <w:tc>
          <w:tcPr>
            <w:tcW w:w="818" w:type="dxa"/>
            <w:tcBorders>
              <w:left w:val="single" w:sz="4" w:space="0" w:color="auto"/>
            </w:tcBorders>
            <w:vAlign w:val="center"/>
          </w:tcPr>
          <w:p w14:paraId="79A3CDA7" w14:textId="77777777" w:rsidR="00581272" w:rsidRPr="00581272" w:rsidRDefault="00D72BEC">
            <w:pPr>
              <w:rPr>
                <w:rFonts w:ascii="楷体" w:eastAsia="楷体" w:hAnsi="楷体"/>
                <w:kern w:val="0"/>
                <w:sz w:val="20"/>
                <w:szCs w:val="21"/>
                <w:rPrChange w:id="79" w:author="ZQ" w:date="2023-06-05T10:00:00Z">
                  <w:rPr>
                    <w:rFonts w:ascii="楷体" w:eastAsia="楷体" w:hAnsi="楷体"/>
                    <w:kern w:val="0"/>
                    <w:sz w:val="20"/>
                    <w:szCs w:val="21"/>
                    <w:highlight w:val="yellow"/>
                  </w:rPr>
                </w:rPrChange>
              </w:rPr>
            </w:pPr>
            <w:r>
              <w:rPr>
                <w:rFonts w:ascii="楷体" w:eastAsia="楷体" w:hAnsi="楷体"/>
                <w:kern w:val="0"/>
                <w:sz w:val="20"/>
                <w:szCs w:val="21"/>
                <w:rPrChange w:id="80" w:author="ZQ" w:date="2023-06-05T10:00:00Z">
                  <w:rPr>
                    <w:rFonts w:ascii="楷体" w:eastAsia="楷体" w:hAnsi="楷体"/>
                    <w:kern w:val="0"/>
                    <w:sz w:val="20"/>
                    <w:szCs w:val="21"/>
                    <w:highlight w:val="yellow"/>
                  </w:rPr>
                </w:rPrChange>
              </w:rPr>
              <w:t>13</w:t>
            </w:r>
          </w:p>
        </w:tc>
        <w:tc>
          <w:tcPr>
            <w:tcW w:w="1397" w:type="dxa"/>
            <w:vAlign w:val="center"/>
          </w:tcPr>
          <w:p w14:paraId="1C15862B" w14:textId="77777777" w:rsidR="00581272" w:rsidRPr="00581272" w:rsidRDefault="00D72BEC">
            <w:pPr>
              <w:rPr>
                <w:rFonts w:ascii="楷体" w:eastAsia="楷体" w:hAnsi="楷体"/>
                <w:kern w:val="0"/>
                <w:sz w:val="20"/>
                <w:szCs w:val="21"/>
                <w:rPrChange w:id="81" w:author="ZQ" w:date="2023-06-05T10:00:00Z">
                  <w:rPr>
                    <w:rFonts w:ascii="楷体" w:eastAsia="楷体" w:hAnsi="楷体"/>
                    <w:kern w:val="0"/>
                    <w:sz w:val="20"/>
                    <w:szCs w:val="21"/>
                    <w:highlight w:val="yellow"/>
                  </w:rPr>
                </w:rPrChange>
              </w:rPr>
            </w:pPr>
            <w:r>
              <w:rPr>
                <w:rFonts w:ascii="楷体" w:eastAsia="楷体" w:hAnsi="楷体" w:hint="eastAsia"/>
                <w:kern w:val="0"/>
                <w:sz w:val="20"/>
                <w:szCs w:val="21"/>
                <w:rPrChange w:id="82" w:author="ZQ" w:date="2023-06-05T10:00:00Z">
                  <w:rPr>
                    <w:rFonts w:ascii="楷体" w:eastAsia="楷体" w:hAnsi="楷体" w:hint="eastAsia"/>
                    <w:kern w:val="0"/>
                    <w:sz w:val="20"/>
                    <w:szCs w:val="21"/>
                    <w:highlight w:val="yellow"/>
                  </w:rPr>
                </w:rPrChange>
              </w:rPr>
              <w:t>集热管长度偏差</w:t>
            </w:r>
          </w:p>
        </w:tc>
        <w:tc>
          <w:tcPr>
            <w:tcW w:w="6682" w:type="dxa"/>
            <w:tcBorders>
              <w:right w:val="single" w:sz="4" w:space="0" w:color="auto"/>
            </w:tcBorders>
            <w:vAlign w:val="center"/>
          </w:tcPr>
          <w:p w14:paraId="00C8D4E6" w14:textId="77777777" w:rsidR="00581272" w:rsidRPr="00581272" w:rsidRDefault="00D72BEC">
            <w:pPr>
              <w:rPr>
                <w:rFonts w:ascii="楷体" w:eastAsia="楷体" w:hAnsi="楷体"/>
                <w:kern w:val="0"/>
                <w:sz w:val="20"/>
                <w:szCs w:val="21"/>
                <w:rPrChange w:id="83" w:author="ZQ" w:date="2023-06-05T10:00:00Z">
                  <w:rPr>
                    <w:rFonts w:ascii="楷体" w:eastAsia="楷体" w:hAnsi="楷体"/>
                    <w:kern w:val="0"/>
                    <w:sz w:val="20"/>
                    <w:szCs w:val="21"/>
                    <w:highlight w:val="yellow"/>
                  </w:rPr>
                </w:rPrChange>
              </w:rPr>
            </w:pPr>
            <w:r>
              <w:rPr>
                <w:rFonts w:ascii="楷体" w:eastAsia="楷体" w:hAnsi="楷体" w:hint="eastAsia"/>
                <w:kern w:val="0"/>
                <w:sz w:val="20"/>
                <w:szCs w:val="21"/>
                <w:rPrChange w:id="84" w:author="ZQ" w:date="2023-06-05T10:00:00Z">
                  <w:rPr>
                    <w:rFonts w:ascii="楷体" w:eastAsia="楷体" w:hAnsi="楷体" w:hint="eastAsia"/>
                    <w:kern w:val="0"/>
                    <w:sz w:val="20"/>
                    <w:szCs w:val="21"/>
                    <w:highlight w:val="yellow"/>
                  </w:rPr>
                </w:rPrChange>
              </w:rPr>
              <w:t>长度偏差不大于长度标称的±</w:t>
            </w:r>
            <w:r>
              <w:rPr>
                <w:rFonts w:ascii="楷体" w:eastAsia="楷体" w:hAnsi="楷体"/>
                <w:kern w:val="0"/>
                <w:sz w:val="20"/>
                <w:szCs w:val="21"/>
                <w:rPrChange w:id="85" w:author="ZQ" w:date="2023-06-05T10:00:00Z">
                  <w:rPr>
                    <w:rFonts w:ascii="楷体" w:eastAsia="楷体" w:hAnsi="楷体"/>
                    <w:kern w:val="0"/>
                    <w:sz w:val="20"/>
                    <w:szCs w:val="21"/>
                    <w:highlight w:val="yellow"/>
                  </w:rPr>
                </w:rPrChange>
              </w:rPr>
              <w:t>0.5%</w:t>
            </w:r>
          </w:p>
        </w:tc>
      </w:tr>
      <w:tr w:rsidR="00581272" w14:paraId="4F1A8328" w14:textId="77777777">
        <w:trPr>
          <w:trHeight w:val="1571"/>
          <w:jc w:val="center"/>
        </w:trPr>
        <w:tc>
          <w:tcPr>
            <w:tcW w:w="818" w:type="dxa"/>
            <w:tcBorders>
              <w:left w:val="single" w:sz="4" w:space="0" w:color="auto"/>
            </w:tcBorders>
            <w:vAlign w:val="center"/>
          </w:tcPr>
          <w:p w14:paraId="0A9CADE2" w14:textId="77777777" w:rsidR="00581272" w:rsidRDefault="00D72BEC">
            <w:pPr>
              <w:rPr>
                <w:rFonts w:ascii="楷体" w:eastAsia="楷体" w:hAnsi="楷体"/>
                <w:kern w:val="0"/>
                <w:sz w:val="20"/>
                <w:szCs w:val="21"/>
              </w:rPr>
            </w:pPr>
            <w:r>
              <w:rPr>
                <w:rFonts w:ascii="楷体" w:eastAsia="楷体" w:hAnsi="楷体"/>
                <w:kern w:val="0"/>
                <w:sz w:val="20"/>
                <w:szCs w:val="21"/>
              </w:rPr>
              <w:t>11</w:t>
            </w:r>
          </w:p>
        </w:tc>
        <w:tc>
          <w:tcPr>
            <w:tcW w:w="1397" w:type="dxa"/>
            <w:vAlign w:val="center"/>
          </w:tcPr>
          <w:p w14:paraId="37C77375" w14:textId="77777777" w:rsidR="00581272" w:rsidRDefault="00D72BEC">
            <w:pPr>
              <w:rPr>
                <w:rFonts w:ascii="楷体" w:eastAsia="楷体" w:hAnsi="楷体"/>
                <w:kern w:val="0"/>
                <w:sz w:val="20"/>
                <w:szCs w:val="21"/>
              </w:rPr>
            </w:pPr>
            <w:r>
              <w:rPr>
                <w:rFonts w:ascii="楷体" w:eastAsia="楷体" w:hAnsi="楷体" w:hint="eastAsia"/>
                <w:kern w:val="0"/>
                <w:sz w:val="20"/>
                <w:szCs w:val="21"/>
              </w:rPr>
              <w:t>耐热冲击性能</w:t>
            </w:r>
          </w:p>
        </w:tc>
        <w:tc>
          <w:tcPr>
            <w:tcW w:w="6682" w:type="dxa"/>
            <w:tcBorders>
              <w:right w:val="single" w:sz="4" w:space="0" w:color="auto"/>
            </w:tcBorders>
            <w:vAlign w:val="center"/>
          </w:tcPr>
          <w:p w14:paraId="79A5221C" w14:textId="77777777" w:rsidR="00581272" w:rsidRDefault="00D72BEC">
            <w:pPr>
              <w:rPr>
                <w:rFonts w:ascii="楷体" w:eastAsia="楷体" w:hAnsi="楷体"/>
                <w:kern w:val="0"/>
                <w:sz w:val="20"/>
                <w:szCs w:val="21"/>
              </w:rPr>
            </w:pPr>
            <w:r>
              <w:rPr>
                <w:rFonts w:ascii="楷体" w:eastAsia="楷体" w:hAnsi="楷体" w:hint="eastAsia"/>
                <w:kern w:val="0"/>
                <w:sz w:val="20"/>
                <w:szCs w:val="21"/>
              </w:rPr>
              <w:t>将全玻璃真空太阳集热管开口插入不高于</w:t>
            </w:r>
            <w:r>
              <w:rPr>
                <w:rFonts w:ascii="楷体" w:eastAsia="楷体" w:hAnsi="楷体"/>
                <w:kern w:val="0"/>
                <w:sz w:val="20"/>
                <w:szCs w:val="21"/>
              </w:rPr>
              <w:t>0℃</w:t>
            </w:r>
            <w:r>
              <w:rPr>
                <w:rFonts w:ascii="楷体" w:eastAsia="楷体" w:hAnsi="楷体"/>
                <w:kern w:val="0"/>
                <w:sz w:val="20"/>
                <w:szCs w:val="21"/>
              </w:rPr>
              <w:t>的冰水混合体内，插入深度不小于</w:t>
            </w:r>
            <w:r>
              <w:rPr>
                <w:rFonts w:ascii="楷体" w:eastAsia="楷体" w:hAnsi="楷体"/>
                <w:kern w:val="0"/>
                <w:sz w:val="20"/>
                <w:szCs w:val="21"/>
              </w:rPr>
              <w:t>100mm</w:t>
            </w:r>
            <w:r>
              <w:rPr>
                <w:rFonts w:ascii="楷体" w:eastAsia="楷体" w:hAnsi="楷体"/>
                <w:kern w:val="0"/>
                <w:sz w:val="20"/>
                <w:szCs w:val="21"/>
              </w:rPr>
              <w:t>，停留</w:t>
            </w:r>
            <w:r>
              <w:rPr>
                <w:rFonts w:ascii="楷体" w:eastAsia="楷体" w:hAnsi="楷体"/>
                <w:kern w:val="0"/>
                <w:sz w:val="20"/>
                <w:szCs w:val="21"/>
              </w:rPr>
              <w:t>1min</w:t>
            </w:r>
            <w:r>
              <w:rPr>
                <w:rFonts w:ascii="楷体" w:eastAsia="楷体" w:hAnsi="楷体"/>
                <w:kern w:val="0"/>
                <w:sz w:val="20"/>
                <w:szCs w:val="21"/>
              </w:rPr>
              <w:t>后，立即从冰水混合体内取出，并插入</w:t>
            </w:r>
            <w:r>
              <w:rPr>
                <w:rFonts w:ascii="楷体" w:eastAsia="楷体" w:hAnsi="楷体"/>
                <w:kern w:val="0"/>
                <w:sz w:val="20"/>
                <w:szCs w:val="21"/>
              </w:rPr>
              <w:t>90℃</w:t>
            </w:r>
            <w:r>
              <w:rPr>
                <w:rFonts w:ascii="楷体" w:eastAsia="楷体" w:hAnsi="楷体"/>
                <w:kern w:val="0"/>
                <w:sz w:val="20"/>
                <w:szCs w:val="21"/>
              </w:rPr>
              <w:t>以上的热水，热水深度不小于</w:t>
            </w:r>
            <w:r>
              <w:rPr>
                <w:rFonts w:ascii="楷体" w:eastAsia="楷体" w:hAnsi="楷体"/>
                <w:kern w:val="0"/>
                <w:sz w:val="20"/>
                <w:szCs w:val="21"/>
              </w:rPr>
              <w:t>100mm</w:t>
            </w:r>
            <w:r>
              <w:rPr>
                <w:rFonts w:ascii="楷体" w:eastAsia="楷体" w:hAnsi="楷体"/>
                <w:kern w:val="0"/>
                <w:sz w:val="20"/>
                <w:szCs w:val="21"/>
              </w:rPr>
              <w:t>，停留一分钟后在立即取出并插入不高于</w:t>
            </w:r>
            <w:r>
              <w:rPr>
                <w:rFonts w:ascii="楷体" w:eastAsia="楷体" w:hAnsi="楷体"/>
                <w:kern w:val="0"/>
                <w:sz w:val="20"/>
                <w:szCs w:val="21"/>
              </w:rPr>
              <w:t>0℃</w:t>
            </w:r>
            <w:r>
              <w:rPr>
                <w:rFonts w:ascii="楷体" w:eastAsia="楷体" w:hAnsi="楷体"/>
                <w:kern w:val="0"/>
                <w:sz w:val="20"/>
                <w:szCs w:val="21"/>
              </w:rPr>
              <w:t>的冰水混合体内，如此反复三遍，全玻璃真空太阳集热管应无破损。</w:t>
            </w:r>
          </w:p>
        </w:tc>
      </w:tr>
      <w:tr w:rsidR="00581272" w14:paraId="70340EAF" w14:textId="77777777">
        <w:trPr>
          <w:trHeight w:val="619"/>
          <w:jc w:val="center"/>
        </w:trPr>
        <w:tc>
          <w:tcPr>
            <w:tcW w:w="818" w:type="dxa"/>
            <w:tcBorders>
              <w:left w:val="single" w:sz="4" w:space="0" w:color="auto"/>
            </w:tcBorders>
            <w:vAlign w:val="center"/>
          </w:tcPr>
          <w:p w14:paraId="47268074" w14:textId="77777777" w:rsidR="00581272" w:rsidRDefault="00D72BEC">
            <w:pPr>
              <w:rPr>
                <w:rFonts w:ascii="楷体" w:eastAsia="楷体" w:hAnsi="楷体"/>
                <w:kern w:val="0"/>
                <w:sz w:val="20"/>
                <w:szCs w:val="21"/>
              </w:rPr>
            </w:pPr>
            <w:r>
              <w:rPr>
                <w:rFonts w:ascii="楷体" w:eastAsia="楷体" w:hAnsi="楷体"/>
                <w:kern w:val="0"/>
                <w:sz w:val="20"/>
                <w:szCs w:val="21"/>
              </w:rPr>
              <w:t>12</w:t>
            </w:r>
          </w:p>
        </w:tc>
        <w:tc>
          <w:tcPr>
            <w:tcW w:w="1397" w:type="dxa"/>
            <w:vAlign w:val="center"/>
          </w:tcPr>
          <w:p w14:paraId="2B1AC3B3" w14:textId="77777777" w:rsidR="00581272" w:rsidRDefault="00D72BEC">
            <w:pPr>
              <w:rPr>
                <w:rFonts w:ascii="楷体" w:eastAsia="楷体" w:hAnsi="楷体"/>
                <w:kern w:val="0"/>
                <w:sz w:val="20"/>
                <w:szCs w:val="21"/>
              </w:rPr>
            </w:pPr>
            <w:r>
              <w:rPr>
                <w:rFonts w:ascii="楷体" w:eastAsia="楷体" w:hAnsi="楷体" w:hint="eastAsia"/>
                <w:kern w:val="0"/>
                <w:sz w:val="20"/>
                <w:szCs w:val="21"/>
              </w:rPr>
              <w:t>耐压强试验</w:t>
            </w:r>
          </w:p>
        </w:tc>
        <w:tc>
          <w:tcPr>
            <w:tcW w:w="6682" w:type="dxa"/>
            <w:tcBorders>
              <w:right w:val="single" w:sz="4" w:space="0" w:color="auto"/>
            </w:tcBorders>
            <w:vAlign w:val="center"/>
          </w:tcPr>
          <w:p w14:paraId="3CD27089" w14:textId="77777777" w:rsidR="00581272" w:rsidRDefault="00D72BEC">
            <w:pPr>
              <w:rPr>
                <w:rFonts w:ascii="楷体" w:eastAsia="楷体" w:hAnsi="楷体"/>
                <w:kern w:val="0"/>
                <w:sz w:val="20"/>
                <w:szCs w:val="21"/>
              </w:rPr>
            </w:pPr>
            <w:r>
              <w:rPr>
                <w:rFonts w:ascii="楷体" w:eastAsia="楷体" w:hAnsi="楷体" w:hint="eastAsia"/>
                <w:kern w:val="0"/>
                <w:sz w:val="20"/>
                <w:szCs w:val="21"/>
              </w:rPr>
              <w:t>将全玻璃真空太阳集热管内注满水后，将水压均匀增至</w:t>
            </w:r>
            <w:r>
              <w:rPr>
                <w:rFonts w:ascii="楷体" w:eastAsia="楷体" w:hAnsi="楷体"/>
                <w:kern w:val="0"/>
                <w:sz w:val="20"/>
                <w:szCs w:val="21"/>
              </w:rPr>
              <w:t>0.6Mpa</w:t>
            </w:r>
            <w:r>
              <w:rPr>
                <w:rFonts w:ascii="楷体" w:eastAsia="楷体" w:hAnsi="楷体"/>
                <w:kern w:val="0"/>
                <w:sz w:val="20"/>
                <w:szCs w:val="21"/>
              </w:rPr>
              <w:t>保持一分钟，全玻璃真空太阳集热管应无破损。</w:t>
            </w:r>
          </w:p>
        </w:tc>
      </w:tr>
      <w:tr w:rsidR="00581272" w14:paraId="3B320D8F" w14:textId="77777777">
        <w:trPr>
          <w:trHeight w:val="1269"/>
          <w:jc w:val="center"/>
        </w:trPr>
        <w:tc>
          <w:tcPr>
            <w:tcW w:w="818" w:type="dxa"/>
            <w:tcBorders>
              <w:left w:val="single" w:sz="4" w:space="0" w:color="auto"/>
            </w:tcBorders>
            <w:vAlign w:val="center"/>
          </w:tcPr>
          <w:p w14:paraId="18244464" w14:textId="77777777" w:rsidR="00581272" w:rsidRDefault="00D72BEC">
            <w:pPr>
              <w:rPr>
                <w:rFonts w:ascii="楷体" w:eastAsia="楷体" w:hAnsi="楷体"/>
                <w:kern w:val="0"/>
                <w:sz w:val="20"/>
                <w:szCs w:val="21"/>
              </w:rPr>
            </w:pPr>
            <w:r>
              <w:rPr>
                <w:rFonts w:ascii="楷体" w:eastAsia="楷体" w:hAnsi="楷体"/>
                <w:kern w:val="0"/>
                <w:sz w:val="20"/>
                <w:szCs w:val="21"/>
              </w:rPr>
              <w:lastRenderedPageBreak/>
              <w:t>13</w:t>
            </w:r>
          </w:p>
        </w:tc>
        <w:tc>
          <w:tcPr>
            <w:tcW w:w="1397" w:type="dxa"/>
            <w:vAlign w:val="center"/>
          </w:tcPr>
          <w:p w14:paraId="42606AB3" w14:textId="77777777" w:rsidR="00581272" w:rsidRDefault="00D72BEC">
            <w:pPr>
              <w:rPr>
                <w:rFonts w:ascii="楷体" w:eastAsia="楷体" w:hAnsi="楷体"/>
                <w:kern w:val="0"/>
                <w:sz w:val="20"/>
                <w:szCs w:val="21"/>
              </w:rPr>
            </w:pPr>
            <w:r>
              <w:rPr>
                <w:rFonts w:ascii="楷体" w:eastAsia="楷体" w:hAnsi="楷体" w:hint="eastAsia"/>
                <w:kern w:val="0"/>
                <w:sz w:val="20"/>
                <w:szCs w:val="21"/>
              </w:rPr>
              <w:t>机械冲击试验</w:t>
            </w:r>
          </w:p>
        </w:tc>
        <w:tc>
          <w:tcPr>
            <w:tcW w:w="6682" w:type="dxa"/>
            <w:tcBorders>
              <w:right w:val="single" w:sz="4" w:space="0" w:color="auto"/>
            </w:tcBorders>
            <w:vAlign w:val="center"/>
          </w:tcPr>
          <w:p w14:paraId="07EA1B9D" w14:textId="77777777" w:rsidR="00581272" w:rsidRDefault="00D72BEC">
            <w:pPr>
              <w:rPr>
                <w:rFonts w:ascii="楷体" w:eastAsia="楷体" w:hAnsi="楷体"/>
                <w:kern w:val="0"/>
                <w:sz w:val="20"/>
                <w:szCs w:val="21"/>
              </w:rPr>
            </w:pPr>
            <w:r>
              <w:rPr>
                <w:rFonts w:ascii="楷体" w:eastAsia="楷体" w:hAnsi="楷体" w:hint="eastAsia"/>
                <w:kern w:val="0"/>
                <w:sz w:val="20"/>
                <w:szCs w:val="21"/>
              </w:rPr>
              <w:t>全玻璃真空太阳集热管水平固定安装在试验架上，由间距</w:t>
            </w:r>
            <w:r>
              <w:rPr>
                <w:rFonts w:ascii="楷体" w:eastAsia="楷体" w:hAnsi="楷体"/>
                <w:kern w:val="0"/>
                <w:sz w:val="20"/>
                <w:szCs w:val="21"/>
              </w:rPr>
              <w:t>550mm</w:t>
            </w:r>
            <w:r>
              <w:rPr>
                <w:rFonts w:ascii="楷体" w:eastAsia="楷体" w:hAnsi="楷体"/>
                <w:kern w:val="0"/>
                <w:sz w:val="20"/>
                <w:szCs w:val="21"/>
              </w:rPr>
              <w:t>的两个带有厚度为</w:t>
            </w:r>
            <w:r>
              <w:rPr>
                <w:rFonts w:ascii="楷体" w:eastAsia="楷体" w:hAnsi="楷体"/>
                <w:kern w:val="0"/>
                <w:sz w:val="20"/>
                <w:szCs w:val="21"/>
              </w:rPr>
              <w:t>5mm</w:t>
            </w:r>
            <w:r>
              <w:rPr>
                <w:rFonts w:ascii="楷体" w:eastAsia="楷体" w:hAnsi="楷体"/>
                <w:kern w:val="0"/>
                <w:sz w:val="20"/>
                <w:szCs w:val="21"/>
              </w:rPr>
              <w:t>的聚氨酯衬垫的</w:t>
            </w:r>
            <w:r>
              <w:rPr>
                <w:rFonts w:ascii="楷体" w:eastAsia="楷体" w:hAnsi="楷体"/>
                <w:kern w:val="0"/>
                <w:sz w:val="20"/>
                <w:szCs w:val="21"/>
              </w:rPr>
              <w:t>V</w:t>
            </w:r>
            <w:r>
              <w:rPr>
                <w:rFonts w:ascii="楷体" w:eastAsia="楷体" w:hAnsi="楷体"/>
                <w:kern w:val="0"/>
                <w:sz w:val="20"/>
                <w:szCs w:val="21"/>
              </w:rPr>
              <w:t>型槽支撑，直径</w:t>
            </w:r>
            <w:r>
              <w:rPr>
                <w:rFonts w:ascii="楷体" w:eastAsia="楷体" w:hAnsi="楷体"/>
                <w:kern w:val="0"/>
                <w:sz w:val="20"/>
                <w:szCs w:val="21"/>
              </w:rPr>
              <w:t>30mm</w:t>
            </w:r>
            <w:r>
              <w:rPr>
                <w:rFonts w:ascii="楷体" w:eastAsia="楷体" w:hAnsi="楷体"/>
                <w:kern w:val="0"/>
                <w:sz w:val="20"/>
                <w:szCs w:val="21"/>
              </w:rPr>
              <w:t>的钢球对准集热管中部与两支撑点中部，钢球底部至玻璃管撞击处</w:t>
            </w:r>
            <w:r>
              <w:rPr>
                <w:rFonts w:ascii="楷体" w:eastAsia="楷体" w:hAnsi="楷体"/>
                <w:kern w:val="0"/>
                <w:sz w:val="20"/>
                <w:szCs w:val="21"/>
              </w:rPr>
              <w:t>450mm</w:t>
            </w:r>
            <w:r>
              <w:rPr>
                <w:rFonts w:ascii="楷体" w:eastAsia="楷体" w:hAnsi="楷体"/>
                <w:kern w:val="0"/>
                <w:sz w:val="20"/>
                <w:szCs w:val="21"/>
              </w:rPr>
              <w:t>，自由落下，垂直撞击在集热管上，集热管不应破损</w:t>
            </w:r>
          </w:p>
        </w:tc>
      </w:tr>
      <w:bookmarkEnd w:id="57"/>
      <w:bookmarkEnd w:id="58"/>
    </w:tbl>
    <w:p w14:paraId="0A3EF148" w14:textId="77777777" w:rsidR="00581272" w:rsidRDefault="00581272">
      <w:pPr>
        <w:autoSpaceDE w:val="0"/>
        <w:autoSpaceDN w:val="0"/>
        <w:adjustRightInd w:val="0"/>
        <w:jc w:val="left"/>
        <w:rPr>
          <w:rFonts w:ascii="楷体" w:eastAsia="楷体" w:hAnsi="楷体"/>
          <w:szCs w:val="21"/>
        </w:rPr>
      </w:pPr>
    </w:p>
    <w:p w14:paraId="2BBB11D4" w14:textId="77777777" w:rsidR="00581272" w:rsidRDefault="00D72BEC">
      <w:pPr>
        <w:pStyle w:val="1"/>
        <w:adjustRightInd w:val="0"/>
        <w:snapToGrid w:val="0"/>
        <w:spacing w:before="0" w:after="0" w:line="240" w:lineRule="auto"/>
        <w:rPr>
          <w:rFonts w:ascii="楷体" w:eastAsia="楷体" w:hAnsi="楷体"/>
          <w:sz w:val="24"/>
          <w:szCs w:val="24"/>
        </w:rPr>
      </w:pPr>
      <w:bookmarkStart w:id="86" w:name="_Toc461187212"/>
      <w:r>
        <w:rPr>
          <w:rFonts w:ascii="楷体" w:eastAsia="楷体" w:hAnsi="楷体"/>
          <w:sz w:val="24"/>
          <w:szCs w:val="24"/>
          <w:rPrChange w:id="87" w:author="ZQ" w:date="2023-06-05T10:00:00Z">
            <w:rPr>
              <w:rFonts w:ascii="楷体" w:eastAsia="楷体" w:hAnsi="楷体"/>
              <w:sz w:val="24"/>
              <w:szCs w:val="24"/>
              <w:highlight w:val="lightGray"/>
            </w:rPr>
          </w:rPrChange>
        </w:rPr>
        <w:t>3</w:t>
      </w:r>
      <w:r>
        <w:rPr>
          <w:rFonts w:ascii="楷体" w:eastAsia="楷体" w:hAnsi="楷体"/>
          <w:sz w:val="24"/>
          <w:szCs w:val="24"/>
          <w:rPrChange w:id="88" w:author="ZQ" w:date="2023-06-05T10:00:00Z">
            <w:rPr>
              <w:rFonts w:ascii="楷体" w:eastAsia="楷体" w:hAnsi="楷体"/>
              <w:sz w:val="24"/>
              <w:szCs w:val="24"/>
              <w:highlight w:val="lightGray"/>
            </w:rPr>
          </w:rPrChange>
        </w:rPr>
        <w:t>、</w:t>
      </w:r>
      <w:r>
        <w:rPr>
          <w:rFonts w:ascii="楷体" w:eastAsia="楷体" w:hAnsi="楷体" w:hint="eastAsia"/>
          <w:sz w:val="24"/>
          <w:szCs w:val="24"/>
        </w:rPr>
        <w:t>水箱技术要求</w:t>
      </w:r>
      <w:bookmarkEnd w:id="86"/>
    </w:p>
    <w:p w14:paraId="42A7AE1C" w14:textId="77777777" w:rsidR="00581272" w:rsidRDefault="00D72BEC">
      <w:pPr>
        <w:widowControl/>
        <w:ind w:firstLineChars="200" w:firstLine="420"/>
        <w:jc w:val="center"/>
        <w:rPr>
          <w:rFonts w:ascii="楷体" w:eastAsia="楷体" w:hAnsi="楷体"/>
        </w:rPr>
      </w:pPr>
      <w:r>
        <w:rPr>
          <w:rFonts w:ascii="楷体" w:eastAsia="楷体" w:hAnsi="楷体" w:hint="eastAsia"/>
          <w:kern w:val="0"/>
          <w:szCs w:val="21"/>
        </w:rPr>
        <w:t>表</w:t>
      </w:r>
      <w:r>
        <w:rPr>
          <w:rFonts w:ascii="楷体" w:eastAsia="楷体" w:hAnsi="楷体"/>
          <w:kern w:val="0"/>
          <w:szCs w:val="21"/>
        </w:rPr>
        <w:t>6</w:t>
      </w:r>
      <w:r>
        <w:rPr>
          <w:rFonts w:ascii="楷体" w:eastAsia="楷体" w:hAnsi="楷体" w:hint="eastAsia"/>
          <w:kern w:val="0"/>
          <w:szCs w:val="21"/>
        </w:rPr>
        <w:t>家用太阳能热水系统储热水箱常用技术要求</w:t>
      </w:r>
    </w:p>
    <w:tbl>
      <w:tblPr>
        <w:tblStyle w:val="13"/>
        <w:tblW w:w="8899" w:type="dxa"/>
        <w:jc w:val="center"/>
        <w:tblBorders>
          <w:left w:val="none" w:sz="0" w:space="0" w:color="auto"/>
          <w:right w:val="none" w:sz="0" w:space="0" w:color="auto"/>
        </w:tblBorders>
        <w:tblLayout w:type="fixed"/>
        <w:tblLook w:val="04A0" w:firstRow="1" w:lastRow="0" w:firstColumn="1" w:lastColumn="0" w:noHBand="0" w:noVBand="1"/>
      </w:tblPr>
      <w:tblGrid>
        <w:gridCol w:w="817"/>
        <w:gridCol w:w="1391"/>
        <w:gridCol w:w="6691"/>
      </w:tblGrid>
      <w:tr w:rsidR="00581272" w14:paraId="37C8DC00" w14:textId="77777777">
        <w:trPr>
          <w:jc w:val="center"/>
        </w:trPr>
        <w:tc>
          <w:tcPr>
            <w:tcW w:w="817" w:type="dxa"/>
            <w:tcBorders>
              <w:left w:val="single" w:sz="4" w:space="0" w:color="auto"/>
            </w:tcBorders>
            <w:vAlign w:val="center"/>
          </w:tcPr>
          <w:p w14:paraId="35CF3593" w14:textId="77777777" w:rsidR="00581272" w:rsidRDefault="00D72BEC">
            <w:pPr>
              <w:rPr>
                <w:rFonts w:ascii="楷体" w:eastAsia="楷体" w:hAnsi="楷体"/>
                <w:kern w:val="0"/>
                <w:sz w:val="20"/>
                <w:szCs w:val="21"/>
              </w:rPr>
            </w:pPr>
            <w:r>
              <w:rPr>
                <w:rFonts w:ascii="楷体" w:eastAsia="楷体" w:hAnsi="楷体" w:hint="eastAsia"/>
                <w:kern w:val="0"/>
                <w:sz w:val="20"/>
                <w:szCs w:val="21"/>
              </w:rPr>
              <w:t>序号</w:t>
            </w:r>
          </w:p>
        </w:tc>
        <w:tc>
          <w:tcPr>
            <w:tcW w:w="1391" w:type="dxa"/>
            <w:vAlign w:val="center"/>
          </w:tcPr>
          <w:p w14:paraId="6947143A" w14:textId="77777777" w:rsidR="00581272" w:rsidRDefault="00D72BEC">
            <w:pPr>
              <w:rPr>
                <w:rFonts w:ascii="楷体" w:eastAsia="楷体" w:hAnsi="楷体"/>
                <w:kern w:val="0"/>
                <w:sz w:val="20"/>
                <w:szCs w:val="21"/>
              </w:rPr>
            </w:pPr>
            <w:r>
              <w:rPr>
                <w:rFonts w:ascii="楷体" w:eastAsia="楷体" w:hAnsi="楷体" w:hint="eastAsia"/>
                <w:kern w:val="0"/>
                <w:sz w:val="20"/>
                <w:szCs w:val="21"/>
              </w:rPr>
              <w:t>内容</w:t>
            </w:r>
          </w:p>
        </w:tc>
        <w:tc>
          <w:tcPr>
            <w:tcW w:w="6691" w:type="dxa"/>
            <w:tcBorders>
              <w:right w:val="single" w:sz="4" w:space="0" w:color="auto"/>
            </w:tcBorders>
            <w:vAlign w:val="center"/>
          </w:tcPr>
          <w:p w14:paraId="66DFEE61" w14:textId="77777777" w:rsidR="00581272" w:rsidRDefault="00D72BEC">
            <w:pPr>
              <w:rPr>
                <w:rFonts w:ascii="楷体" w:eastAsia="楷体" w:hAnsi="楷体"/>
                <w:kern w:val="0"/>
                <w:sz w:val="20"/>
                <w:szCs w:val="21"/>
              </w:rPr>
            </w:pPr>
            <w:r>
              <w:rPr>
                <w:rFonts w:ascii="楷体" w:eastAsia="楷体" w:hAnsi="楷体" w:hint="eastAsia"/>
                <w:kern w:val="0"/>
                <w:sz w:val="20"/>
                <w:szCs w:val="21"/>
              </w:rPr>
              <w:t>技术要求</w:t>
            </w:r>
          </w:p>
        </w:tc>
      </w:tr>
      <w:tr w:rsidR="00581272" w14:paraId="28E3CDE0" w14:textId="77777777">
        <w:trPr>
          <w:jc w:val="center"/>
        </w:trPr>
        <w:tc>
          <w:tcPr>
            <w:tcW w:w="817" w:type="dxa"/>
            <w:tcBorders>
              <w:left w:val="single" w:sz="4" w:space="0" w:color="auto"/>
            </w:tcBorders>
            <w:vAlign w:val="center"/>
          </w:tcPr>
          <w:p w14:paraId="2FACC0E5" w14:textId="77777777" w:rsidR="00581272" w:rsidRDefault="00D72BEC">
            <w:pPr>
              <w:rPr>
                <w:rFonts w:ascii="楷体" w:eastAsia="楷体" w:hAnsi="楷体"/>
                <w:kern w:val="0"/>
                <w:sz w:val="20"/>
                <w:szCs w:val="21"/>
              </w:rPr>
            </w:pPr>
            <w:r>
              <w:rPr>
                <w:rFonts w:ascii="楷体" w:eastAsia="楷体" w:hAnsi="楷体"/>
                <w:kern w:val="0"/>
                <w:sz w:val="20"/>
                <w:szCs w:val="21"/>
              </w:rPr>
              <w:t>1</w:t>
            </w:r>
          </w:p>
        </w:tc>
        <w:tc>
          <w:tcPr>
            <w:tcW w:w="1391" w:type="dxa"/>
            <w:vAlign w:val="center"/>
          </w:tcPr>
          <w:p w14:paraId="1170E351" w14:textId="77777777" w:rsidR="00581272" w:rsidRDefault="00D72BEC">
            <w:pPr>
              <w:rPr>
                <w:rFonts w:ascii="楷体" w:eastAsia="楷体" w:hAnsi="楷体"/>
                <w:kern w:val="0"/>
                <w:sz w:val="20"/>
                <w:szCs w:val="21"/>
              </w:rPr>
            </w:pPr>
            <w:r>
              <w:rPr>
                <w:rFonts w:ascii="楷体" w:eastAsia="楷体" w:hAnsi="楷体" w:hint="eastAsia"/>
                <w:kern w:val="0"/>
                <w:sz w:val="20"/>
                <w:szCs w:val="21"/>
              </w:rPr>
              <w:t>外观</w:t>
            </w:r>
          </w:p>
        </w:tc>
        <w:tc>
          <w:tcPr>
            <w:tcW w:w="6691" w:type="dxa"/>
            <w:tcBorders>
              <w:right w:val="single" w:sz="4" w:space="0" w:color="auto"/>
            </w:tcBorders>
            <w:vAlign w:val="center"/>
          </w:tcPr>
          <w:p w14:paraId="32CD50E6" w14:textId="77777777" w:rsidR="00581272" w:rsidRDefault="00D72BEC">
            <w:pPr>
              <w:numPr>
                <w:ilvl w:val="0"/>
                <w:numId w:val="2"/>
              </w:numPr>
              <w:ind w:left="357" w:hanging="357"/>
              <w:rPr>
                <w:rFonts w:ascii="楷体" w:eastAsia="楷体" w:hAnsi="楷体"/>
                <w:kern w:val="0"/>
                <w:sz w:val="20"/>
                <w:szCs w:val="21"/>
              </w:rPr>
            </w:pPr>
            <w:r>
              <w:rPr>
                <w:rFonts w:ascii="楷体" w:eastAsia="楷体" w:hAnsi="楷体" w:hint="eastAsia"/>
                <w:kern w:val="0"/>
                <w:sz w:val="20"/>
                <w:szCs w:val="21"/>
              </w:rPr>
              <w:t>外壳涂层无脱落、外表面应平整、无破裂、无明显划伤。</w:t>
            </w:r>
          </w:p>
          <w:p w14:paraId="09A5636C" w14:textId="77777777" w:rsidR="00581272" w:rsidRDefault="00D72BEC">
            <w:pPr>
              <w:numPr>
                <w:ilvl w:val="0"/>
                <w:numId w:val="2"/>
              </w:numPr>
              <w:ind w:left="357" w:hanging="357"/>
              <w:rPr>
                <w:rFonts w:ascii="楷体" w:eastAsia="楷体" w:hAnsi="楷体"/>
                <w:kern w:val="0"/>
                <w:sz w:val="20"/>
                <w:szCs w:val="21"/>
              </w:rPr>
            </w:pPr>
            <w:r>
              <w:rPr>
                <w:rFonts w:ascii="楷体" w:eastAsia="楷体" w:hAnsi="楷体" w:hint="eastAsia"/>
                <w:kern w:val="0"/>
                <w:sz w:val="20"/>
                <w:szCs w:val="21"/>
              </w:rPr>
              <w:t>水箱应有排污口、有排气孔或排气装置、水槽供水式和开口式还应有溢流口，进出水口应有明显标示。产品标示不能在可更换的部件上。</w:t>
            </w:r>
          </w:p>
        </w:tc>
      </w:tr>
      <w:tr w:rsidR="00581272" w14:paraId="396C59FC" w14:textId="77777777">
        <w:trPr>
          <w:jc w:val="center"/>
        </w:trPr>
        <w:tc>
          <w:tcPr>
            <w:tcW w:w="817" w:type="dxa"/>
            <w:tcBorders>
              <w:left w:val="single" w:sz="4" w:space="0" w:color="auto"/>
            </w:tcBorders>
            <w:vAlign w:val="center"/>
          </w:tcPr>
          <w:p w14:paraId="465DC139" w14:textId="77777777" w:rsidR="00581272" w:rsidRDefault="00D72BEC">
            <w:pPr>
              <w:rPr>
                <w:rFonts w:ascii="楷体" w:eastAsia="楷体" w:hAnsi="楷体"/>
                <w:kern w:val="0"/>
                <w:sz w:val="20"/>
                <w:szCs w:val="21"/>
              </w:rPr>
            </w:pPr>
            <w:r>
              <w:rPr>
                <w:rFonts w:ascii="楷体" w:eastAsia="楷体" w:hAnsi="楷体"/>
                <w:kern w:val="0"/>
                <w:sz w:val="20"/>
                <w:szCs w:val="21"/>
              </w:rPr>
              <w:t>2</w:t>
            </w:r>
          </w:p>
        </w:tc>
        <w:tc>
          <w:tcPr>
            <w:tcW w:w="1391" w:type="dxa"/>
            <w:vAlign w:val="center"/>
          </w:tcPr>
          <w:p w14:paraId="15CA800D" w14:textId="77777777" w:rsidR="00581272" w:rsidRDefault="00D72BEC">
            <w:pPr>
              <w:rPr>
                <w:rFonts w:ascii="楷体" w:eastAsia="楷体" w:hAnsi="楷体"/>
                <w:kern w:val="0"/>
                <w:sz w:val="20"/>
                <w:szCs w:val="21"/>
              </w:rPr>
            </w:pPr>
            <w:r>
              <w:rPr>
                <w:rFonts w:ascii="楷体" w:eastAsia="楷体" w:hAnsi="楷体" w:hint="eastAsia"/>
                <w:kern w:val="0"/>
                <w:sz w:val="20"/>
                <w:szCs w:val="21"/>
              </w:rPr>
              <w:t>储热性能</w:t>
            </w:r>
          </w:p>
        </w:tc>
        <w:tc>
          <w:tcPr>
            <w:tcW w:w="6691" w:type="dxa"/>
            <w:tcBorders>
              <w:right w:val="single" w:sz="4" w:space="0" w:color="auto"/>
            </w:tcBorders>
            <w:vAlign w:val="center"/>
          </w:tcPr>
          <w:p w14:paraId="149F2C1F" w14:textId="77777777" w:rsidR="00581272" w:rsidRDefault="00D72BEC">
            <w:pPr>
              <w:rPr>
                <w:rFonts w:ascii="楷体" w:eastAsia="楷体" w:hAnsi="楷体"/>
                <w:kern w:val="0"/>
                <w:sz w:val="20"/>
                <w:szCs w:val="21"/>
              </w:rPr>
            </w:pPr>
            <w:r>
              <w:rPr>
                <w:rFonts w:ascii="楷体" w:eastAsia="楷体" w:hAnsi="楷体" w:hint="eastAsia"/>
                <w:kern w:val="0"/>
                <w:sz w:val="20"/>
                <w:szCs w:val="21"/>
              </w:rPr>
              <w:t>平均热</w:t>
            </w:r>
            <w:proofErr w:type="gramStart"/>
            <w:r>
              <w:rPr>
                <w:rFonts w:ascii="楷体" w:eastAsia="楷体" w:hAnsi="楷体" w:hint="eastAsia"/>
                <w:kern w:val="0"/>
                <w:sz w:val="20"/>
                <w:szCs w:val="21"/>
              </w:rPr>
              <w:t>损</w:t>
            </w:r>
            <w:proofErr w:type="gramEnd"/>
            <w:r>
              <w:rPr>
                <w:rFonts w:ascii="楷体" w:eastAsia="楷体" w:hAnsi="楷体" w:hint="eastAsia"/>
                <w:kern w:val="0"/>
                <w:sz w:val="20"/>
                <w:szCs w:val="21"/>
              </w:rPr>
              <w:t>因数应小于</w:t>
            </w:r>
            <w:r>
              <w:rPr>
                <w:rFonts w:ascii="楷体" w:eastAsia="楷体" w:hAnsi="楷体"/>
                <w:kern w:val="0"/>
                <w:sz w:val="20"/>
                <w:szCs w:val="21"/>
              </w:rPr>
              <w:t>16w/(m</w:t>
            </w:r>
            <w:r>
              <w:rPr>
                <w:rFonts w:eastAsia="楷体" w:cs="Calibri"/>
                <w:kern w:val="0"/>
                <w:sz w:val="20"/>
                <w:szCs w:val="21"/>
              </w:rPr>
              <w:t>³</w:t>
            </w:r>
            <w:r>
              <w:rPr>
                <w:rFonts w:ascii="楷体" w:eastAsia="楷体" w:hAnsi="楷体"/>
                <w:kern w:val="0"/>
                <w:sz w:val="20"/>
                <w:szCs w:val="21"/>
              </w:rPr>
              <w:t>.K)</w:t>
            </w:r>
          </w:p>
        </w:tc>
      </w:tr>
      <w:tr w:rsidR="00581272" w14:paraId="2E5B5D02" w14:textId="77777777">
        <w:trPr>
          <w:jc w:val="center"/>
        </w:trPr>
        <w:tc>
          <w:tcPr>
            <w:tcW w:w="817" w:type="dxa"/>
            <w:tcBorders>
              <w:left w:val="single" w:sz="4" w:space="0" w:color="auto"/>
            </w:tcBorders>
            <w:vAlign w:val="center"/>
          </w:tcPr>
          <w:p w14:paraId="0CC4DF48" w14:textId="77777777" w:rsidR="00581272" w:rsidRDefault="00D72BEC">
            <w:pPr>
              <w:rPr>
                <w:rFonts w:ascii="楷体" w:eastAsia="楷体" w:hAnsi="楷体"/>
                <w:kern w:val="0"/>
                <w:sz w:val="20"/>
                <w:szCs w:val="21"/>
              </w:rPr>
            </w:pPr>
            <w:r>
              <w:rPr>
                <w:rFonts w:ascii="楷体" w:eastAsia="楷体" w:hAnsi="楷体"/>
                <w:kern w:val="0"/>
                <w:sz w:val="20"/>
                <w:szCs w:val="21"/>
              </w:rPr>
              <w:t>3</w:t>
            </w:r>
          </w:p>
        </w:tc>
        <w:tc>
          <w:tcPr>
            <w:tcW w:w="1391" w:type="dxa"/>
            <w:vAlign w:val="center"/>
          </w:tcPr>
          <w:p w14:paraId="77B6929D" w14:textId="77777777" w:rsidR="00581272" w:rsidRDefault="00D72BEC">
            <w:pPr>
              <w:rPr>
                <w:rFonts w:ascii="楷体" w:eastAsia="楷体" w:hAnsi="楷体"/>
                <w:kern w:val="0"/>
                <w:sz w:val="20"/>
                <w:szCs w:val="21"/>
              </w:rPr>
            </w:pPr>
            <w:r>
              <w:rPr>
                <w:rFonts w:ascii="楷体" w:eastAsia="楷体" w:hAnsi="楷体" w:hint="eastAsia"/>
                <w:kern w:val="0"/>
                <w:sz w:val="20"/>
                <w:szCs w:val="21"/>
              </w:rPr>
              <w:t>耐压</w:t>
            </w:r>
          </w:p>
        </w:tc>
        <w:tc>
          <w:tcPr>
            <w:tcW w:w="6691" w:type="dxa"/>
            <w:tcBorders>
              <w:right w:val="single" w:sz="4" w:space="0" w:color="auto"/>
            </w:tcBorders>
            <w:vAlign w:val="center"/>
          </w:tcPr>
          <w:p w14:paraId="3223797D" w14:textId="77777777" w:rsidR="00581272" w:rsidRDefault="00D72BEC">
            <w:pPr>
              <w:numPr>
                <w:ilvl w:val="0"/>
                <w:numId w:val="3"/>
              </w:numPr>
              <w:ind w:left="357" w:hanging="357"/>
              <w:rPr>
                <w:rFonts w:ascii="楷体" w:eastAsia="楷体" w:hAnsi="楷体"/>
                <w:kern w:val="0"/>
                <w:sz w:val="20"/>
                <w:szCs w:val="21"/>
              </w:rPr>
            </w:pPr>
            <w:r>
              <w:rPr>
                <w:rFonts w:ascii="楷体" w:eastAsia="楷体" w:hAnsi="楷体" w:hint="eastAsia"/>
                <w:kern w:val="0"/>
                <w:sz w:val="20"/>
                <w:szCs w:val="21"/>
              </w:rPr>
              <w:t>水槽供水式和开口式额定工作压力不小于</w:t>
            </w:r>
            <w:r>
              <w:rPr>
                <w:rFonts w:ascii="楷体" w:eastAsia="楷体" w:hAnsi="楷体"/>
                <w:kern w:val="0"/>
                <w:sz w:val="20"/>
                <w:szCs w:val="21"/>
              </w:rPr>
              <w:t>0.05MPa.</w:t>
            </w:r>
          </w:p>
          <w:p w14:paraId="15F86BFB" w14:textId="77777777" w:rsidR="00581272" w:rsidRDefault="00D72BEC">
            <w:pPr>
              <w:numPr>
                <w:ilvl w:val="0"/>
                <w:numId w:val="3"/>
              </w:numPr>
              <w:ind w:left="357" w:hanging="357"/>
              <w:rPr>
                <w:rFonts w:ascii="楷体" w:eastAsia="楷体" w:hAnsi="楷体"/>
                <w:kern w:val="0"/>
                <w:sz w:val="20"/>
                <w:szCs w:val="21"/>
              </w:rPr>
            </w:pPr>
            <w:r>
              <w:rPr>
                <w:rFonts w:ascii="楷体" w:eastAsia="楷体" w:hAnsi="楷体" w:hint="eastAsia"/>
                <w:kern w:val="0"/>
                <w:sz w:val="20"/>
                <w:szCs w:val="21"/>
              </w:rPr>
              <w:t>封闭式水箱额定工作压力不小于</w:t>
            </w:r>
            <w:r>
              <w:rPr>
                <w:rFonts w:ascii="楷体" w:eastAsia="楷体" w:hAnsi="楷体"/>
                <w:kern w:val="0"/>
                <w:sz w:val="20"/>
                <w:szCs w:val="21"/>
              </w:rPr>
              <w:t>0.6MPa</w:t>
            </w:r>
            <w:r>
              <w:rPr>
                <w:rFonts w:ascii="楷体" w:eastAsia="楷体" w:hAnsi="楷体"/>
                <w:kern w:val="0"/>
                <w:sz w:val="20"/>
                <w:szCs w:val="21"/>
              </w:rPr>
              <w:t>，</w:t>
            </w:r>
          </w:p>
          <w:p w14:paraId="76533F2B" w14:textId="77777777" w:rsidR="00581272" w:rsidRDefault="00D72BEC">
            <w:pPr>
              <w:numPr>
                <w:ilvl w:val="0"/>
                <w:numId w:val="3"/>
              </w:numPr>
              <w:ind w:left="357" w:hanging="357"/>
              <w:rPr>
                <w:rFonts w:ascii="楷体" w:eastAsia="楷体" w:hAnsi="楷体"/>
                <w:kern w:val="0"/>
                <w:sz w:val="20"/>
                <w:szCs w:val="21"/>
              </w:rPr>
            </w:pPr>
            <w:r>
              <w:rPr>
                <w:rFonts w:ascii="楷体" w:eastAsia="楷体" w:hAnsi="楷体" w:hint="eastAsia"/>
                <w:kern w:val="0"/>
                <w:sz w:val="20"/>
                <w:szCs w:val="21"/>
              </w:rPr>
              <w:t>封闭式储热水箱应能承受额定压力的</w:t>
            </w:r>
            <w:r>
              <w:rPr>
                <w:rFonts w:ascii="楷体" w:eastAsia="楷体" w:hAnsi="楷体"/>
                <w:kern w:val="0"/>
                <w:sz w:val="20"/>
                <w:szCs w:val="21"/>
              </w:rPr>
              <w:t>2</w:t>
            </w:r>
            <w:r>
              <w:rPr>
                <w:rFonts w:ascii="楷体" w:eastAsia="楷体" w:hAnsi="楷体"/>
                <w:kern w:val="0"/>
                <w:sz w:val="20"/>
                <w:szCs w:val="21"/>
              </w:rPr>
              <w:t>倍的静压力试验，标称额定压力低于</w:t>
            </w:r>
            <w:r>
              <w:rPr>
                <w:rFonts w:ascii="楷体" w:eastAsia="楷体" w:hAnsi="楷体"/>
                <w:kern w:val="0"/>
                <w:sz w:val="20"/>
                <w:szCs w:val="21"/>
              </w:rPr>
              <w:t>0.80MPa</w:t>
            </w:r>
            <w:r>
              <w:rPr>
                <w:rFonts w:ascii="楷体" w:eastAsia="楷体" w:hAnsi="楷体"/>
                <w:kern w:val="0"/>
                <w:sz w:val="20"/>
                <w:szCs w:val="21"/>
              </w:rPr>
              <w:t>的储热水箱按照额定压力</w:t>
            </w:r>
            <w:r>
              <w:rPr>
                <w:rFonts w:ascii="楷体" w:eastAsia="楷体" w:hAnsi="楷体"/>
                <w:kern w:val="0"/>
                <w:sz w:val="20"/>
                <w:szCs w:val="21"/>
              </w:rPr>
              <w:t>0.80MPa</w:t>
            </w:r>
            <w:r>
              <w:rPr>
                <w:rFonts w:ascii="楷体" w:eastAsia="楷体" w:hAnsi="楷体"/>
                <w:kern w:val="0"/>
                <w:sz w:val="20"/>
                <w:szCs w:val="21"/>
              </w:rPr>
              <w:t>进行测试；</w:t>
            </w:r>
          </w:p>
          <w:p w14:paraId="72AB3D4B" w14:textId="77777777" w:rsidR="00581272" w:rsidRDefault="00D72BEC">
            <w:pPr>
              <w:numPr>
                <w:ilvl w:val="0"/>
                <w:numId w:val="3"/>
              </w:numPr>
              <w:ind w:left="357" w:hanging="357"/>
              <w:rPr>
                <w:rFonts w:ascii="楷体" w:eastAsia="楷体" w:hAnsi="楷体"/>
                <w:kern w:val="0"/>
                <w:sz w:val="20"/>
                <w:szCs w:val="21"/>
              </w:rPr>
            </w:pPr>
            <w:r>
              <w:rPr>
                <w:rFonts w:ascii="楷体" w:eastAsia="楷体" w:hAnsi="楷体" w:hint="eastAsia"/>
                <w:kern w:val="0"/>
                <w:sz w:val="20"/>
                <w:szCs w:val="21"/>
              </w:rPr>
              <w:t>封闭式储热水箱应能承受</w:t>
            </w:r>
            <w:r>
              <w:rPr>
                <w:rFonts w:ascii="楷体" w:eastAsia="楷体" w:hAnsi="楷体"/>
                <w:kern w:val="0"/>
                <w:sz w:val="20"/>
                <w:szCs w:val="21"/>
              </w:rPr>
              <w:t>10</w:t>
            </w:r>
            <w:r>
              <w:rPr>
                <w:rFonts w:ascii="楷体" w:eastAsia="楷体" w:hAnsi="楷体"/>
                <w:kern w:val="0"/>
                <w:sz w:val="20"/>
                <w:szCs w:val="21"/>
              </w:rPr>
              <w:t>万次脉冲压力试验，标称额定压力低于</w:t>
            </w:r>
            <w:r>
              <w:rPr>
                <w:rFonts w:ascii="楷体" w:eastAsia="楷体" w:hAnsi="楷体"/>
                <w:kern w:val="0"/>
                <w:sz w:val="20"/>
                <w:szCs w:val="21"/>
              </w:rPr>
              <w:t>0.80MPa</w:t>
            </w:r>
            <w:r>
              <w:rPr>
                <w:rFonts w:ascii="楷体" w:eastAsia="楷体" w:hAnsi="楷体"/>
                <w:kern w:val="0"/>
                <w:sz w:val="20"/>
                <w:szCs w:val="21"/>
              </w:rPr>
              <w:t>的储热水箱按照额定压力</w:t>
            </w:r>
            <w:r>
              <w:rPr>
                <w:rFonts w:ascii="楷体" w:eastAsia="楷体" w:hAnsi="楷体"/>
                <w:kern w:val="0"/>
                <w:sz w:val="20"/>
                <w:szCs w:val="21"/>
              </w:rPr>
              <w:t>0.80MPa</w:t>
            </w:r>
            <w:r>
              <w:rPr>
                <w:rFonts w:ascii="楷体" w:eastAsia="楷体" w:hAnsi="楷体"/>
                <w:kern w:val="0"/>
                <w:sz w:val="20"/>
                <w:szCs w:val="21"/>
              </w:rPr>
              <w:t>进行测试；</w:t>
            </w:r>
          </w:p>
        </w:tc>
      </w:tr>
      <w:tr w:rsidR="00581272" w14:paraId="7F2B136C" w14:textId="77777777">
        <w:trPr>
          <w:jc w:val="center"/>
        </w:trPr>
        <w:tc>
          <w:tcPr>
            <w:tcW w:w="817" w:type="dxa"/>
            <w:tcBorders>
              <w:left w:val="single" w:sz="4" w:space="0" w:color="auto"/>
            </w:tcBorders>
            <w:vAlign w:val="center"/>
          </w:tcPr>
          <w:p w14:paraId="020BEBD3" w14:textId="77777777" w:rsidR="00581272" w:rsidRDefault="00D72BEC">
            <w:pPr>
              <w:rPr>
                <w:rFonts w:ascii="楷体" w:eastAsia="楷体" w:hAnsi="楷体"/>
                <w:kern w:val="0"/>
                <w:sz w:val="20"/>
                <w:szCs w:val="21"/>
              </w:rPr>
            </w:pPr>
            <w:r>
              <w:rPr>
                <w:rFonts w:ascii="楷体" w:eastAsia="楷体" w:hAnsi="楷体"/>
                <w:kern w:val="0"/>
                <w:sz w:val="20"/>
                <w:szCs w:val="21"/>
              </w:rPr>
              <w:t>4</w:t>
            </w:r>
          </w:p>
        </w:tc>
        <w:tc>
          <w:tcPr>
            <w:tcW w:w="1391" w:type="dxa"/>
            <w:vAlign w:val="center"/>
          </w:tcPr>
          <w:p w14:paraId="1E62A5D1" w14:textId="77777777" w:rsidR="00581272" w:rsidRDefault="00D72BEC">
            <w:pPr>
              <w:rPr>
                <w:rFonts w:ascii="楷体" w:eastAsia="楷体" w:hAnsi="楷体"/>
                <w:kern w:val="0"/>
                <w:sz w:val="20"/>
                <w:szCs w:val="21"/>
              </w:rPr>
            </w:pPr>
            <w:r>
              <w:rPr>
                <w:rFonts w:ascii="楷体" w:eastAsia="楷体" w:hAnsi="楷体" w:hint="eastAsia"/>
                <w:kern w:val="0"/>
                <w:sz w:val="20"/>
                <w:szCs w:val="21"/>
              </w:rPr>
              <w:t>材料性能</w:t>
            </w:r>
          </w:p>
        </w:tc>
        <w:tc>
          <w:tcPr>
            <w:tcW w:w="6691" w:type="dxa"/>
            <w:tcBorders>
              <w:right w:val="single" w:sz="4" w:space="0" w:color="auto"/>
            </w:tcBorders>
            <w:vAlign w:val="center"/>
          </w:tcPr>
          <w:p w14:paraId="49800431" w14:textId="77777777" w:rsidR="00581272" w:rsidRDefault="00D72BEC">
            <w:pPr>
              <w:numPr>
                <w:ilvl w:val="0"/>
                <w:numId w:val="4"/>
              </w:numPr>
              <w:rPr>
                <w:rFonts w:ascii="楷体" w:eastAsia="楷体" w:hAnsi="楷体"/>
                <w:kern w:val="0"/>
                <w:sz w:val="20"/>
                <w:szCs w:val="21"/>
              </w:rPr>
            </w:pPr>
            <w:r>
              <w:rPr>
                <w:rFonts w:ascii="楷体" w:eastAsia="楷体" w:hAnsi="楷体" w:hint="eastAsia"/>
                <w:kern w:val="0"/>
                <w:sz w:val="20"/>
                <w:szCs w:val="21"/>
              </w:rPr>
              <w:t>内胆材料：无论采用不锈钢材质还是碳钢搪瓷材质，材料成分和厚度都要满足国标要求。卫生性能依据</w:t>
            </w:r>
            <w:r>
              <w:rPr>
                <w:rFonts w:ascii="楷体" w:eastAsia="楷体" w:hAnsi="楷体"/>
                <w:kern w:val="0"/>
                <w:sz w:val="20"/>
                <w:szCs w:val="21"/>
              </w:rPr>
              <w:t>GB/T 17219</w:t>
            </w:r>
            <w:r>
              <w:rPr>
                <w:rFonts w:ascii="楷体" w:eastAsia="楷体" w:hAnsi="楷体" w:hint="eastAsia"/>
                <w:kern w:val="0"/>
                <w:sz w:val="20"/>
                <w:szCs w:val="21"/>
              </w:rPr>
              <w:t>检测后满足表</w:t>
            </w:r>
            <w:r>
              <w:rPr>
                <w:rFonts w:ascii="楷体" w:eastAsia="楷体" w:hAnsi="楷体"/>
                <w:kern w:val="0"/>
                <w:sz w:val="20"/>
                <w:szCs w:val="21"/>
              </w:rPr>
              <w:t>6</w:t>
            </w:r>
            <w:r>
              <w:rPr>
                <w:rFonts w:ascii="楷体" w:eastAsia="楷体" w:hAnsi="楷体"/>
                <w:kern w:val="0"/>
                <w:sz w:val="20"/>
                <w:szCs w:val="21"/>
              </w:rPr>
              <w:t>的要求</w:t>
            </w:r>
            <w:r>
              <w:rPr>
                <w:rFonts w:ascii="楷体" w:eastAsia="楷体" w:hAnsi="楷体"/>
                <w:kern w:val="0"/>
                <w:sz w:val="20"/>
                <w:szCs w:val="21"/>
              </w:rPr>
              <w:t>.</w:t>
            </w:r>
          </w:p>
          <w:p w14:paraId="4F2D9E4C" w14:textId="77777777" w:rsidR="00581272" w:rsidRDefault="00D72BEC">
            <w:pPr>
              <w:numPr>
                <w:ilvl w:val="0"/>
                <w:numId w:val="4"/>
              </w:numPr>
              <w:ind w:left="357" w:hanging="357"/>
              <w:rPr>
                <w:rFonts w:ascii="楷体" w:eastAsia="楷体" w:hAnsi="楷体"/>
                <w:kern w:val="0"/>
                <w:sz w:val="20"/>
                <w:szCs w:val="21"/>
              </w:rPr>
            </w:pPr>
            <w:r>
              <w:rPr>
                <w:rFonts w:ascii="楷体" w:eastAsia="楷体" w:hAnsi="楷体" w:hint="eastAsia"/>
                <w:kern w:val="0"/>
                <w:sz w:val="20"/>
                <w:szCs w:val="21"/>
              </w:rPr>
              <w:t>外壳材料：在</w:t>
            </w:r>
            <w:r>
              <w:rPr>
                <w:rFonts w:ascii="楷体" w:eastAsia="楷体" w:hAnsi="楷体"/>
                <w:kern w:val="0"/>
                <w:sz w:val="20"/>
                <w:szCs w:val="21"/>
              </w:rPr>
              <w:t>72</w:t>
            </w:r>
            <w:r>
              <w:rPr>
                <w:rFonts w:ascii="楷体" w:eastAsia="楷体" w:hAnsi="楷体"/>
                <w:kern w:val="0"/>
                <w:sz w:val="20"/>
                <w:szCs w:val="21"/>
              </w:rPr>
              <w:t>小时盐雾试验后无龟裂、爆皮、剥落及生锈，在涂层附着力试验后涂层应无剥落，满足</w:t>
            </w:r>
            <w:r>
              <w:rPr>
                <w:rFonts w:ascii="楷体" w:eastAsia="楷体" w:hAnsi="楷体"/>
                <w:kern w:val="0"/>
                <w:sz w:val="20"/>
                <w:szCs w:val="21"/>
              </w:rPr>
              <w:t>GB/T1720</w:t>
            </w:r>
            <w:r>
              <w:rPr>
                <w:rFonts w:ascii="楷体" w:eastAsia="楷体" w:hAnsi="楷体" w:hint="eastAsia"/>
                <w:kern w:val="0"/>
                <w:sz w:val="20"/>
                <w:szCs w:val="21"/>
              </w:rPr>
              <w:t>的一级标准。</w:t>
            </w:r>
          </w:p>
          <w:p w14:paraId="241EA2ED" w14:textId="77777777" w:rsidR="00581272" w:rsidRDefault="00D72BEC">
            <w:pPr>
              <w:numPr>
                <w:ilvl w:val="0"/>
                <w:numId w:val="4"/>
              </w:numPr>
              <w:ind w:left="357" w:hanging="357"/>
              <w:rPr>
                <w:rFonts w:ascii="楷体" w:eastAsia="楷体" w:hAnsi="楷体"/>
                <w:kern w:val="0"/>
                <w:sz w:val="20"/>
                <w:szCs w:val="21"/>
              </w:rPr>
            </w:pPr>
            <w:r>
              <w:rPr>
                <w:rFonts w:ascii="楷体" w:eastAsia="楷体" w:hAnsi="楷体" w:hint="eastAsia"/>
                <w:kern w:val="0"/>
                <w:sz w:val="20"/>
                <w:szCs w:val="21"/>
              </w:rPr>
              <w:t>外壳材料的可见光反射比不大于</w:t>
            </w:r>
            <w:r>
              <w:rPr>
                <w:rFonts w:ascii="楷体" w:eastAsia="楷体" w:hAnsi="楷体"/>
                <w:kern w:val="0"/>
                <w:sz w:val="20"/>
                <w:szCs w:val="21"/>
              </w:rPr>
              <w:t>0.1</w:t>
            </w:r>
            <w:r>
              <w:rPr>
                <w:rFonts w:ascii="楷体" w:eastAsia="楷体" w:hAnsi="楷体"/>
                <w:kern w:val="0"/>
                <w:sz w:val="20"/>
                <w:szCs w:val="21"/>
              </w:rPr>
              <w:t>，</w:t>
            </w:r>
          </w:p>
          <w:p w14:paraId="465D255B" w14:textId="77777777" w:rsidR="00581272" w:rsidRDefault="00D72BEC">
            <w:pPr>
              <w:numPr>
                <w:ilvl w:val="0"/>
                <w:numId w:val="4"/>
              </w:numPr>
              <w:ind w:left="357" w:hanging="357"/>
              <w:rPr>
                <w:rFonts w:ascii="楷体" w:eastAsia="楷体" w:hAnsi="楷体"/>
                <w:kern w:val="0"/>
                <w:sz w:val="20"/>
                <w:szCs w:val="21"/>
              </w:rPr>
            </w:pPr>
            <w:r>
              <w:rPr>
                <w:rFonts w:ascii="楷体" w:eastAsia="楷体" w:hAnsi="楷体" w:hint="eastAsia"/>
                <w:kern w:val="0"/>
                <w:sz w:val="20"/>
                <w:szCs w:val="21"/>
              </w:rPr>
              <w:t>外壳材料老化试验后无褪色变色。</w:t>
            </w:r>
          </w:p>
          <w:p w14:paraId="7E6EE3EE" w14:textId="77777777" w:rsidR="00581272" w:rsidRDefault="00D72BEC">
            <w:pPr>
              <w:numPr>
                <w:ilvl w:val="0"/>
                <w:numId w:val="4"/>
              </w:numPr>
              <w:ind w:left="357" w:hanging="357"/>
              <w:rPr>
                <w:rFonts w:ascii="楷体" w:eastAsia="楷体" w:hAnsi="楷体"/>
                <w:kern w:val="0"/>
                <w:sz w:val="20"/>
                <w:szCs w:val="21"/>
              </w:rPr>
            </w:pPr>
            <w:r>
              <w:rPr>
                <w:rFonts w:ascii="楷体" w:eastAsia="楷体" w:hAnsi="楷体" w:hint="eastAsia"/>
                <w:kern w:val="0"/>
                <w:sz w:val="20"/>
                <w:szCs w:val="21"/>
              </w:rPr>
              <w:t>储热水箱的隔热材料的阻燃等级不低于</w:t>
            </w:r>
            <w:r>
              <w:rPr>
                <w:rFonts w:ascii="楷体" w:eastAsia="楷体" w:hAnsi="楷体"/>
                <w:kern w:val="0"/>
                <w:sz w:val="20"/>
                <w:szCs w:val="21"/>
              </w:rPr>
              <w:t xml:space="preserve">GB/T </w:t>
            </w:r>
            <w:r>
              <w:rPr>
                <w:rFonts w:ascii="楷体" w:eastAsia="楷体" w:hAnsi="楷体"/>
                <w:kern w:val="0"/>
                <w:sz w:val="20"/>
                <w:szCs w:val="21"/>
              </w:rPr>
              <w:t>8332</w:t>
            </w:r>
            <w:r>
              <w:rPr>
                <w:rFonts w:ascii="楷体" w:eastAsia="楷体" w:hAnsi="楷体"/>
                <w:kern w:val="0"/>
                <w:sz w:val="20"/>
                <w:szCs w:val="21"/>
              </w:rPr>
              <w:t>中规定的</w:t>
            </w:r>
            <w:r>
              <w:rPr>
                <w:rFonts w:ascii="楷体" w:eastAsia="楷体" w:hAnsi="楷体"/>
                <w:kern w:val="0"/>
                <w:sz w:val="20"/>
                <w:szCs w:val="21"/>
              </w:rPr>
              <w:t>HBF</w:t>
            </w:r>
            <w:r>
              <w:rPr>
                <w:rFonts w:ascii="楷体" w:eastAsia="楷体" w:hAnsi="楷体"/>
                <w:kern w:val="0"/>
                <w:sz w:val="20"/>
                <w:szCs w:val="21"/>
              </w:rPr>
              <w:t>级。</w:t>
            </w:r>
          </w:p>
        </w:tc>
      </w:tr>
      <w:tr w:rsidR="00581272" w14:paraId="0D55EEC7" w14:textId="77777777">
        <w:trPr>
          <w:jc w:val="center"/>
        </w:trPr>
        <w:tc>
          <w:tcPr>
            <w:tcW w:w="817" w:type="dxa"/>
            <w:tcBorders>
              <w:left w:val="single" w:sz="4" w:space="0" w:color="auto"/>
            </w:tcBorders>
            <w:vAlign w:val="center"/>
          </w:tcPr>
          <w:p w14:paraId="32952114" w14:textId="77777777" w:rsidR="00581272" w:rsidRDefault="00D72BEC">
            <w:pPr>
              <w:rPr>
                <w:rFonts w:ascii="楷体" w:eastAsia="楷体" w:hAnsi="楷体"/>
                <w:kern w:val="0"/>
                <w:sz w:val="20"/>
                <w:szCs w:val="21"/>
              </w:rPr>
            </w:pPr>
            <w:r>
              <w:rPr>
                <w:rFonts w:ascii="楷体" w:eastAsia="楷体" w:hAnsi="楷体"/>
                <w:kern w:val="0"/>
                <w:sz w:val="20"/>
                <w:szCs w:val="21"/>
              </w:rPr>
              <w:t>5</w:t>
            </w:r>
          </w:p>
        </w:tc>
        <w:tc>
          <w:tcPr>
            <w:tcW w:w="1391" w:type="dxa"/>
            <w:vAlign w:val="center"/>
          </w:tcPr>
          <w:p w14:paraId="1E22C613" w14:textId="77777777" w:rsidR="00581272" w:rsidRDefault="00D72BEC">
            <w:pPr>
              <w:rPr>
                <w:rFonts w:ascii="楷体" w:eastAsia="楷体" w:hAnsi="楷体"/>
                <w:kern w:val="0"/>
                <w:sz w:val="20"/>
                <w:szCs w:val="21"/>
              </w:rPr>
            </w:pPr>
            <w:r>
              <w:rPr>
                <w:rFonts w:ascii="楷体" w:eastAsia="楷体" w:hAnsi="楷体" w:hint="eastAsia"/>
                <w:kern w:val="0"/>
                <w:sz w:val="20"/>
                <w:szCs w:val="21"/>
              </w:rPr>
              <w:t>容水量</w:t>
            </w:r>
            <w:r>
              <w:rPr>
                <w:rFonts w:ascii="楷体" w:eastAsia="楷体" w:hAnsi="楷体"/>
                <w:kern w:val="0"/>
                <w:sz w:val="20"/>
                <w:szCs w:val="21"/>
              </w:rPr>
              <w:t>L</w:t>
            </w:r>
          </w:p>
        </w:tc>
        <w:tc>
          <w:tcPr>
            <w:tcW w:w="6691" w:type="dxa"/>
            <w:tcBorders>
              <w:right w:val="single" w:sz="4" w:space="0" w:color="auto"/>
            </w:tcBorders>
            <w:vAlign w:val="center"/>
          </w:tcPr>
          <w:p w14:paraId="37157728" w14:textId="77777777" w:rsidR="00581272" w:rsidRDefault="00D72BEC">
            <w:pPr>
              <w:numPr>
                <w:ilvl w:val="0"/>
                <w:numId w:val="5"/>
              </w:numPr>
              <w:ind w:left="357" w:hanging="357"/>
              <w:rPr>
                <w:rFonts w:ascii="楷体" w:eastAsia="楷体" w:hAnsi="楷体"/>
                <w:kern w:val="0"/>
                <w:sz w:val="20"/>
                <w:szCs w:val="21"/>
              </w:rPr>
            </w:pPr>
            <w:r>
              <w:rPr>
                <w:rFonts w:ascii="楷体" w:eastAsia="楷体" w:hAnsi="楷体" w:hint="eastAsia"/>
                <w:kern w:val="0"/>
                <w:sz w:val="20"/>
                <w:szCs w:val="21"/>
              </w:rPr>
              <w:t>水箱容水量要优先选用国标推荐的系列值：</w:t>
            </w:r>
            <w:r>
              <w:rPr>
                <w:rFonts w:ascii="楷体" w:eastAsia="楷体" w:hAnsi="楷体"/>
                <w:kern w:val="0"/>
                <w:sz w:val="20"/>
                <w:szCs w:val="21"/>
              </w:rPr>
              <w:t>80/100/120/150/200/250/300/400/500/600</w:t>
            </w:r>
          </w:p>
          <w:p w14:paraId="4D891278" w14:textId="77777777" w:rsidR="00581272" w:rsidRDefault="00D72BEC">
            <w:pPr>
              <w:numPr>
                <w:ilvl w:val="0"/>
                <w:numId w:val="5"/>
              </w:numPr>
              <w:ind w:left="357" w:hanging="357"/>
              <w:rPr>
                <w:rFonts w:ascii="楷体" w:eastAsia="楷体" w:hAnsi="楷体"/>
                <w:kern w:val="0"/>
                <w:sz w:val="20"/>
                <w:szCs w:val="21"/>
              </w:rPr>
            </w:pPr>
            <w:r>
              <w:rPr>
                <w:rFonts w:ascii="楷体" w:eastAsia="楷体" w:hAnsi="楷体" w:hint="eastAsia"/>
                <w:kern w:val="0"/>
                <w:sz w:val="20"/>
                <w:szCs w:val="21"/>
              </w:rPr>
              <w:t>封闭式水箱容积的标称值和实测值误差≤±</w:t>
            </w:r>
            <w:r>
              <w:rPr>
                <w:rFonts w:ascii="楷体" w:eastAsia="楷体" w:hAnsi="楷体"/>
                <w:kern w:val="0"/>
                <w:sz w:val="20"/>
                <w:szCs w:val="21"/>
              </w:rPr>
              <w:t>3%</w:t>
            </w:r>
          </w:p>
          <w:p w14:paraId="1E9676BD" w14:textId="77777777" w:rsidR="00581272" w:rsidRDefault="00D72BEC">
            <w:pPr>
              <w:numPr>
                <w:ilvl w:val="0"/>
                <w:numId w:val="5"/>
              </w:numPr>
              <w:ind w:left="357" w:hanging="357"/>
              <w:rPr>
                <w:rFonts w:ascii="楷体" w:eastAsia="楷体" w:hAnsi="楷体"/>
                <w:kern w:val="0"/>
                <w:sz w:val="20"/>
                <w:szCs w:val="21"/>
              </w:rPr>
            </w:pPr>
            <w:r>
              <w:rPr>
                <w:rFonts w:ascii="楷体" w:eastAsia="楷体" w:hAnsi="楷体" w:hint="eastAsia"/>
                <w:kern w:val="0"/>
                <w:sz w:val="20"/>
                <w:szCs w:val="21"/>
              </w:rPr>
              <w:t>水槽供水式和开口式水箱容积的标称值和实测值误差≤±</w:t>
            </w:r>
            <w:r>
              <w:rPr>
                <w:rFonts w:ascii="楷体" w:eastAsia="楷体" w:hAnsi="楷体"/>
                <w:kern w:val="0"/>
                <w:sz w:val="20"/>
                <w:szCs w:val="21"/>
              </w:rPr>
              <w:t>5%</w:t>
            </w:r>
          </w:p>
        </w:tc>
      </w:tr>
      <w:tr w:rsidR="00581272" w14:paraId="72445598" w14:textId="77777777">
        <w:trPr>
          <w:jc w:val="center"/>
        </w:trPr>
        <w:tc>
          <w:tcPr>
            <w:tcW w:w="817" w:type="dxa"/>
            <w:tcBorders>
              <w:left w:val="single" w:sz="4" w:space="0" w:color="auto"/>
            </w:tcBorders>
            <w:vAlign w:val="center"/>
          </w:tcPr>
          <w:p w14:paraId="34B61206" w14:textId="77777777" w:rsidR="00581272" w:rsidRDefault="00D72BEC">
            <w:pPr>
              <w:rPr>
                <w:rFonts w:ascii="楷体" w:eastAsia="楷体" w:hAnsi="楷体"/>
                <w:kern w:val="0"/>
                <w:sz w:val="20"/>
                <w:szCs w:val="21"/>
              </w:rPr>
            </w:pPr>
            <w:r>
              <w:rPr>
                <w:rFonts w:ascii="楷体" w:eastAsia="楷体" w:hAnsi="楷体"/>
                <w:kern w:val="0"/>
                <w:sz w:val="20"/>
                <w:szCs w:val="21"/>
              </w:rPr>
              <w:t>6</w:t>
            </w:r>
          </w:p>
        </w:tc>
        <w:tc>
          <w:tcPr>
            <w:tcW w:w="1391" w:type="dxa"/>
            <w:vAlign w:val="center"/>
          </w:tcPr>
          <w:p w14:paraId="47DE3FD4" w14:textId="77777777" w:rsidR="00581272" w:rsidRDefault="00D72BEC">
            <w:pPr>
              <w:rPr>
                <w:rFonts w:ascii="楷体" w:eastAsia="楷体" w:hAnsi="楷体"/>
                <w:kern w:val="0"/>
                <w:sz w:val="20"/>
                <w:szCs w:val="21"/>
              </w:rPr>
            </w:pPr>
            <w:r>
              <w:rPr>
                <w:rFonts w:ascii="楷体" w:eastAsia="楷体" w:hAnsi="楷体" w:hint="eastAsia"/>
                <w:kern w:val="0"/>
                <w:sz w:val="20"/>
                <w:szCs w:val="21"/>
              </w:rPr>
              <w:t>安全泄压阀</w:t>
            </w:r>
          </w:p>
        </w:tc>
        <w:tc>
          <w:tcPr>
            <w:tcW w:w="6691" w:type="dxa"/>
            <w:tcBorders>
              <w:right w:val="single" w:sz="4" w:space="0" w:color="auto"/>
            </w:tcBorders>
            <w:vAlign w:val="center"/>
          </w:tcPr>
          <w:p w14:paraId="34438514" w14:textId="77777777" w:rsidR="00581272" w:rsidRDefault="00D72BEC">
            <w:pPr>
              <w:numPr>
                <w:ilvl w:val="0"/>
                <w:numId w:val="6"/>
              </w:numPr>
              <w:ind w:left="357" w:hanging="357"/>
              <w:rPr>
                <w:rFonts w:ascii="楷体" w:eastAsia="楷体" w:hAnsi="楷体"/>
                <w:kern w:val="0"/>
                <w:sz w:val="20"/>
                <w:szCs w:val="21"/>
              </w:rPr>
            </w:pPr>
            <w:r>
              <w:rPr>
                <w:rFonts w:ascii="楷体" w:eastAsia="楷体" w:hAnsi="楷体" w:hint="eastAsia"/>
                <w:kern w:val="0"/>
                <w:sz w:val="20"/>
                <w:szCs w:val="21"/>
              </w:rPr>
              <w:t>安全泄压阀能耐受储热工质的最高温度，温度或压力超过设定值时，安全泄压阀应自动开启。</w:t>
            </w:r>
          </w:p>
          <w:p w14:paraId="1D551AAC" w14:textId="77777777" w:rsidR="00581272" w:rsidRDefault="00D72BEC">
            <w:pPr>
              <w:numPr>
                <w:ilvl w:val="0"/>
                <w:numId w:val="6"/>
              </w:numPr>
              <w:ind w:left="357" w:hanging="357"/>
              <w:rPr>
                <w:rFonts w:ascii="楷体" w:eastAsia="楷体" w:hAnsi="楷体"/>
                <w:kern w:val="0"/>
                <w:sz w:val="20"/>
                <w:szCs w:val="21"/>
              </w:rPr>
            </w:pPr>
            <w:r>
              <w:rPr>
                <w:rFonts w:ascii="楷体" w:eastAsia="楷体" w:hAnsi="楷体" w:hint="eastAsia"/>
                <w:kern w:val="0"/>
                <w:sz w:val="20"/>
                <w:szCs w:val="21"/>
              </w:rPr>
              <w:t>安全泄压阀的开口尺寸应能释放最大热水流量或可能出现的最大蒸汽</w:t>
            </w:r>
            <w:r>
              <w:rPr>
                <w:rFonts w:ascii="楷体" w:eastAsia="楷体" w:hAnsi="楷体" w:hint="eastAsia"/>
                <w:kern w:val="0"/>
                <w:sz w:val="20"/>
                <w:szCs w:val="21"/>
              </w:rPr>
              <w:lastRenderedPageBreak/>
              <w:t>流量。</w:t>
            </w:r>
          </w:p>
          <w:p w14:paraId="64ECFA1F" w14:textId="77777777" w:rsidR="00581272" w:rsidRDefault="00D72BEC">
            <w:pPr>
              <w:numPr>
                <w:ilvl w:val="0"/>
                <w:numId w:val="6"/>
              </w:numPr>
              <w:ind w:left="357" w:hanging="357"/>
              <w:rPr>
                <w:rFonts w:ascii="楷体" w:eastAsia="楷体" w:hAnsi="楷体"/>
                <w:kern w:val="0"/>
                <w:sz w:val="20"/>
                <w:szCs w:val="21"/>
              </w:rPr>
            </w:pPr>
            <w:r>
              <w:rPr>
                <w:rFonts w:ascii="楷体" w:eastAsia="楷体" w:hAnsi="楷体" w:hint="eastAsia"/>
                <w:kern w:val="0"/>
                <w:sz w:val="20"/>
                <w:szCs w:val="21"/>
              </w:rPr>
              <w:t>安全泄压阀的开口位置要合理，不能对人或周围环境造成危险。</w:t>
            </w:r>
          </w:p>
        </w:tc>
      </w:tr>
      <w:tr w:rsidR="00581272" w14:paraId="713B48D8" w14:textId="77777777">
        <w:trPr>
          <w:jc w:val="center"/>
        </w:trPr>
        <w:tc>
          <w:tcPr>
            <w:tcW w:w="817" w:type="dxa"/>
            <w:tcBorders>
              <w:left w:val="single" w:sz="4" w:space="0" w:color="auto"/>
            </w:tcBorders>
            <w:vAlign w:val="center"/>
          </w:tcPr>
          <w:p w14:paraId="42949C5C" w14:textId="77777777" w:rsidR="00581272" w:rsidRDefault="00D72BEC">
            <w:pPr>
              <w:rPr>
                <w:rFonts w:ascii="楷体" w:eastAsia="楷体" w:hAnsi="楷体"/>
                <w:kern w:val="0"/>
                <w:sz w:val="20"/>
                <w:szCs w:val="21"/>
              </w:rPr>
            </w:pPr>
            <w:r>
              <w:rPr>
                <w:rFonts w:ascii="楷体" w:eastAsia="楷体" w:hAnsi="楷体"/>
                <w:kern w:val="0"/>
                <w:sz w:val="20"/>
                <w:szCs w:val="21"/>
              </w:rPr>
              <w:lastRenderedPageBreak/>
              <w:t>7</w:t>
            </w:r>
          </w:p>
        </w:tc>
        <w:tc>
          <w:tcPr>
            <w:tcW w:w="1391" w:type="dxa"/>
            <w:vAlign w:val="center"/>
          </w:tcPr>
          <w:p w14:paraId="5A3F3DE0" w14:textId="77777777" w:rsidR="00581272" w:rsidRDefault="00D72BEC">
            <w:pPr>
              <w:rPr>
                <w:rFonts w:ascii="楷体" w:eastAsia="楷体" w:hAnsi="楷体"/>
                <w:kern w:val="0"/>
                <w:sz w:val="20"/>
                <w:szCs w:val="21"/>
              </w:rPr>
            </w:pPr>
            <w:r>
              <w:rPr>
                <w:rFonts w:ascii="楷体" w:eastAsia="楷体" w:hAnsi="楷体" w:hint="eastAsia"/>
                <w:kern w:val="0"/>
                <w:sz w:val="20"/>
                <w:szCs w:val="21"/>
              </w:rPr>
              <w:t>电器性能</w:t>
            </w:r>
          </w:p>
        </w:tc>
        <w:tc>
          <w:tcPr>
            <w:tcW w:w="6691" w:type="dxa"/>
            <w:tcBorders>
              <w:right w:val="single" w:sz="4" w:space="0" w:color="auto"/>
            </w:tcBorders>
            <w:vAlign w:val="center"/>
          </w:tcPr>
          <w:p w14:paraId="4735AD04" w14:textId="77777777" w:rsidR="00581272" w:rsidRDefault="00D72BEC">
            <w:pPr>
              <w:rPr>
                <w:rFonts w:ascii="楷体" w:eastAsia="楷体" w:hAnsi="楷体"/>
                <w:kern w:val="0"/>
                <w:sz w:val="20"/>
                <w:szCs w:val="21"/>
              </w:rPr>
            </w:pPr>
            <w:r>
              <w:rPr>
                <w:rFonts w:ascii="楷体" w:eastAsia="楷体" w:hAnsi="楷体" w:hint="eastAsia"/>
                <w:kern w:val="0"/>
                <w:sz w:val="20"/>
                <w:szCs w:val="21"/>
              </w:rPr>
              <w:t>满足国标</w:t>
            </w:r>
            <w:r>
              <w:rPr>
                <w:rFonts w:ascii="楷体" w:eastAsia="楷体" w:hAnsi="楷体"/>
                <w:kern w:val="0"/>
                <w:sz w:val="20"/>
                <w:szCs w:val="21"/>
              </w:rPr>
              <w:t>GB4706.1</w:t>
            </w:r>
            <w:r>
              <w:rPr>
                <w:rFonts w:ascii="楷体" w:eastAsia="楷体" w:hAnsi="楷体"/>
                <w:kern w:val="0"/>
                <w:sz w:val="20"/>
                <w:szCs w:val="21"/>
              </w:rPr>
              <w:t>、</w:t>
            </w:r>
            <w:r>
              <w:rPr>
                <w:rFonts w:ascii="楷体" w:eastAsia="楷体" w:hAnsi="楷体"/>
                <w:kern w:val="0"/>
                <w:sz w:val="20"/>
                <w:szCs w:val="21"/>
              </w:rPr>
              <w:t>GB4706.12</w:t>
            </w:r>
            <w:r>
              <w:rPr>
                <w:rFonts w:ascii="楷体" w:eastAsia="楷体" w:hAnsi="楷体" w:hint="eastAsia"/>
                <w:kern w:val="0"/>
                <w:sz w:val="20"/>
                <w:szCs w:val="21"/>
              </w:rPr>
              <w:t>的要求</w:t>
            </w:r>
          </w:p>
        </w:tc>
      </w:tr>
      <w:tr w:rsidR="00581272" w14:paraId="736911F4" w14:textId="77777777">
        <w:trPr>
          <w:jc w:val="center"/>
        </w:trPr>
        <w:tc>
          <w:tcPr>
            <w:tcW w:w="817" w:type="dxa"/>
            <w:tcBorders>
              <w:left w:val="single" w:sz="4" w:space="0" w:color="auto"/>
            </w:tcBorders>
            <w:vAlign w:val="center"/>
          </w:tcPr>
          <w:p w14:paraId="0A6670DF" w14:textId="77777777" w:rsidR="00581272" w:rsidRDefault="00D72BEC">
            <w:pPr>
              <w:rPr>
                <w:rFonts w:ascii="楷体" w:eastAsia="楷体" w:hAnsi="楷体"/>
                <w:kern w:val="0"/>
                <w:sz w:val="20"/>
                <w:szCs w:val="21"/>
              </w:rPr>
            </w:pPr>
            <w:r>
              <w:rPr>
                <w:rFonts w:ascii="楷体" w:eastAsia="楷体" w:hAnsi="楷体"/>
                <w:kern w:val="0"/>
                <w:sz w:val="20"/>
                <w:szCs w:val="21"/>
              </w:rPr>
              <w:t>8</w:t>
            </w:r>
          </w:p>
        </w:tc>
        <w:tc>
          <w:tcPr>
            <w:tcW w:w="1391" w:type="dxa"/>
            <w:vAlign w:val="center"/>
          </w:tcPr>
          <w:p w14:paraId="1704CBCB" w14:textId="77777777" w:rsidR="00581272" w:rsidRDefault="00D72BEC">
            <w:pPr>
              <w:rPr>
                <w:rFonts w:ascii="楷体" w:eastAsia="楷体" w:hAnsi="楷体"/>
                <w:kern w:val="0"/>
                <w:sz w:val="20"/>
                <w:szCs w:val="21"/>
              </w:rPr>
            </w:pPr>
            <w:r>
              <w:rPr>
                <w:rFonts w:ascii="楷体" w:eastAsia="楷体" w:hAnsi="楷体" w:hint="eastAsia"/>
                <w:kern w:val="0"/>
                <w:sz w:val="20"/>
                <w:szCs w:val="21"/>
              </w:rPr>
              <w:t>耐冻性能</w:t>
            </w:r>
          </w:p>
        </w:tc>
        <w:tc>
          <w:tcPr>
            <w:tcW w:w="6691" w:type="dxa"/>
            <w:tcBorders>
              <w:right w:val="single" w:sz="4" w:space="0" w:color="auto"/>
            </w:tcBorders>
            <w:vAlign w:val="center"/>
          </w:tcPr>
          <w:p w14:paraId="2E0AE7BD" w14:textId="77777777" w:rsidR="00581272" w:rsidRDefault="00D72BEC">
            <w:pPr>
              <w:rPr>
                <w:rFonts w:ascii="楷体" w:eastAsia="楷体" w:hAnsi="楷体"/>
                <w:kern w:val="0"/>
                <w:sz w:val="20"/>
                <w:szCs w:val="21"/>
              </w:rPr>
            </w:pPr>
            <w:r>
              <w:rPr>
                <w:rFonts w:ascii="楷体" w:eastAsia="楷体" w:hAnsi="楷体" w:hint="eastAsia"/>
                <w:kern w:val="0"/>
                <w:sz w:val="20"/>
                <w:szCs w:val="21"/>
              </w:rPr>
              <w:t>在</w:t>
            </w:r>
            <w:r>
              <w:rPr>
                <w:rFonts w:ascii="楷体" w:eastAsia="楷体" w:hAnsi="楷体"/>
                <w:kern w:val="0"/>
                <w:sz w:val="20"/>
                <w:szCs w:val="21"/>
              </w:rPr>
              <w:t>-20℃</w:t>
            </w:r>
            <w:r>
              <w:rPr>
                <w:rFonts w:ascii="楷体" w:eastAsia="楷体" w:hAnsi="楷体"/>
                <w:kern w:val="0"/>
                <w:sz w:val="20"/>
                <w:szCs w:val="21"/>
              </w:rPr>
              <w:t>条件下进行耐冻试验后，没有泄漏、破损、变形和毁坏发生，安全泄压阀不允许有冻结</w:t>
            </w:r>
          </w:p>
        </w:tc>
      </w:tr>
      <w:tr w:rsidR="00581272" w14:paraId="6716BCE4" w14:textId="77777777">
        <w:trPr>
          <w:jc w:val="center"/>
        </w:trPr>
        <w:tc>
          <w:tcPr>
            <w:tcW w:w="817" w:type="dxa"/>
            <w:tcBorders>
              <w:left w:val="single" w:sz="4" w:space="0" w:color="auto"/>
            </w:tcBorders>
            <w:vAlign w:val="center"/>
          </w:tcPr>
          <w:p w14:paraId="20E2A4BF" w14:textId="77777777" w:rsidR="00581272" w:rsidRDefault="00D72BEC">
            <w:pPr>
              <w:rPr>
                <w:rFonts w:ascii="楷体" w:eastAsia="楷体" w:hAnsi="楷体"/>
                <w:kern w:val="0"/>
                <w:sz w:val="20"/>
                <w:szCs w:val="21"/>
              </w:rPr>
            </w:pPr>
            <w:r>
              <w:rPr>
                <w:rFonts w:ascii="楷体" w:eastAsia="楷体" w:hAnsi="楷体"/>
                <w:kern w:val="0"/>
                <w:sz w:val="20"/>
                <w:szCs w:val="21"/>
              </w:rPr>
              <w:t>9</w:t>
            </w:r>
          </w:p>
        </w:tc>
        <w:tc>
          <w:tcPr>
            <w:tcW w:w="1391" w:type="dxa"/>
            <w:vAlign w:val="center"/>
          </w:tcPr>
          <w:p w14:paraId="31D6E477" w14:textId="77777777" w:rsidR="00581272" w:rsidRDefault="00D72BEC">
            <w:pPr>
              <w:rPr>
                <w:rFonts w:ascii="楷体" w:eastAsia="楷体" w:hAnsi="楷体"/>
                <w:kern w:val="0"/>
                <w:sz w:val="20"/>
                <w:szCs w:val="21"/>
              </w:rPr>
            </w:pPr>
            <w:r>
              <w:rPr>
                <w:rFonts w:ascii="楷体" w:eastAsia="楷体" w:hAnsi="楷体" w:hint="eastAsia"/>
                <w:kern w:val="0"/>
                <w:sz w:val="20"/>
                <w:szCs w:val="21"/>
              </w:rPr>
              <w:t>耐真空冲击</w:t>
            </w:r>
          </w:p>
        </w:tc>
        <w:tc>
          <w:tcPr>
            <w:tcW w:w="6691" w:type="dxa"/>
            <w:tcBorders>
              <w:right w:val="single" w:sz="4" w:space="0" w:color="auto"/>
            </w:tcBorders>
            <w:vAlign w:val="center"/>
          </w:tcPr>
          <w:p w14:paraId="1C078219" w14:textId="77777777" w:rsidR="00581272" w:rsidRDefault="00D72BEC">
            <w:pPr>
              <w:rPr>
                <w:rFonts w:ascii="楷体" w:eastAsia="楷体" w:hAnsi="楷体"/>
                <w:kern w:val="0"/>
                <w:sz w:val="20"/>
                <w:szCs w:val="21"/>
              </w:rPr>
            </w:pPr>
            <w:r>
              <w:rPr>
                <w:rFonts w:ascii="楷体" w:eastAsia="楷体" w:hAnsi="楷体" w:hint="eastAsia"/>
                <w:kern w:val="0"/>
                <w:sz w:val="20"/>
                <w:szCs w:val="21"/>
              </w:rPr>
              <w:t>封闭式水箱在</w:t>
            </w:r>
            <w:r>
              <w:rPr>
                <w:rFonts w:ascii="楷体" w:eastAsia="楷体" w:hAnsi="楷体"/>
                <w:kern w:val="0"/>
                <w:sz w:val="20"/>
                <w:szCs w:val="21"/>
              </w:rPr>
              <w:t>33kpa</w:t>
            </w:r>
            <w:r>
              <w:rPr>
                <w:rFonts w:ascii="楷体" w:eastAsia="楷体" w:hAnsi="楷体"/>
                <w:kern w:val="0"/>
                <w:sz w:val="20"/>
                <w:szCs w:val="21"/>
              </w:rPr>
              <w:t>真空度的情况下，不应有影响安全的变形。</w:t>
            </w:r>
          </w:p>
        </w:tc>
      </w:tr>
      <w:tr w:rsidR="00581272" w14:paraId="4F9EFED4" w14:textId="77777777">
        <w:trPr>
          <w:jc w:val="center"/>
        </w:trPr>
        <w:tc>
          <w:tcPr>
            <w:tcW w:w="817" w:type="dxa"/>
            <w:tcBorders>
              <w:left w:val="single" w:sz="4" w:space="0" w:color="auto"/>
            </w:tcBorders>
            <w:vAlign w:val="center"/>
          </w:tcPr>
          <w:p w14:paraId="6E595F6D" w14:textId="77777777" w:rsidR="00581272" w:rsidRDefault="00D72BEC">
            <w:pPr>
              <w:rPr>
                <w:rFonts w:ascii="楷体" w:eastAsia="楷体" w:hAnsi="楷体"/>
                <w:kern w:val="0"/>
                <w:sz w:val="20"/>
                <w:szCs w:val="21"/>
              </w:rPr>
            </w:pPr>
            <w:r>
              <w:rPr>
                <w:rFonts w:ascii="楷体" w:eastAsia="楷体" w:hAnsi="楷体"/>
                <w:kern w:val="0"/>
                <w:sz w:val="20"/>
                <w:szCs w:val="21"/>
              </w:rPr>
              <w:t>10</w:t>
            </w:r>
          </w:p>
        </w:tc>
        <w:tc>
          <w:tcPr>
            <w:tcW w:w="1391" w:type="dxa"/>
            <w:vAlign w:val="center"/>
          </w:tcPr>
          <w:p w14:paraId="75AEC850" w14:textId="77777777" w:rsidR="00581272" w:rsidRDefault="00D72BEC">
            <w:pPr>
              <w:rPr>
                <w:rFonts w:ascii="楷体" w:eastAsia="楷体" w:hAnsi="楷体"/>
                <w:kern w:val="0"/>
                <w:sz w:val="20"/>
                <w:szCs w:val="21"/>
              </w:rPr>
            </w:pPr>
            <w:r>
              <w:rPr>
                <w:rFonts w:ascii="楷体" w:eastAsia="楷体" w:hAnsi="楷体" w:hint="eastAsia"/>
                <w:kern w:val="0"/>
                <w:sz w:val="20"/>
                <w:szCs w:val="21"/>
              </w:rPr>
              <w:t>耐静压</w:t>
            </w:r>
          </w:p>
        </w:tc>
        <w:tc>
          <w:tcPr>
            <w:tcW w:w="6691" w:type="dxa"/>
            <w:tcBorders>
              <w:right w:val="single" w:sz="4" w:space="0" w:color="auto"/>
            </w:tcBorders>
            <w:vAlign w:val="center"/>
          </w:tcPr>
          <w:p w14:paraId="4D479EAC" w14:textId="77777777" w:rsidR="00581272" w:rsidRDefault="00D72BEC">
            <w:pPr>
              <w:rPr>
                <w:rFonts w:ascii="楷体" w:eastAsia="楷体" w:hAnsi="楷体"/>
                <w:kern w:val="0"/>
                <w:sz w:val="20"/>
                <w:szCs w:val="21"/>
              </w:rPr>
            </w:pPr>
            <w:r>
              <w:rPr>
                <w:rFonts w:ascii="楷体" w:eastAsia="楷体" w:hAnsi="楷体" w:hint="eastAsia"/>
                <w:kern w:val="0"/>
                <w:sz w:val="20"/>
                <w:szCs w:val="21"/>
              </w:rPr>
              <w:t>对于密闭式储水箱应能耐受两倍的额定压力，水</w:t>
            </w:r>
            <w:proofErr w:type="gramStart"/>
            <w:r>
              <w:rPr>
                <w:rFonts w:ascii="楷体" w:eastAsia="楷体" w:hAnsi="楷体" w:hint="eastAsia"/>
                <w:kern w:val="0"/>
                <w:sz w:val="20"/>
                <w:szCs w:val="21"/>
              </w:rPr>
              <w:t>不</w:t>
            </w:r>
            <w:proofErr w:type="gramEnd"/>
            <w:r>
              <w:rPr>
                <w:rFonts w:ascii="楷体" w:eastAsia="楷体" w:hAnsi="楷体" w:hint="eastAsia"/>
                <w:kern w:val="0"/>
                <w:sz w:val="20"/>
                <w:szCs w:val="21"/>
              </w:rPr>
              <w:t>应从器具被泄漏并且器具不应发生永久性变形。</w:t>
            </w:r>
          </w:p>
        </w:tc>
      </w:tr>
      <w:tr w:rsidR="00581272" w14:paraId="41BFBC8F" w14:textId="77777777">
        <w:trPr>
          <w:jc w:val="center"/>
        </w:trPr>
        <w:tc>
          <w:tcPr>
            <w:tcW w:w="817" w:type="dxa"/>
            <w:tcBorders>
              <w:left w:val="single" w:sz="4" w:space="0" w:color="auto"/>
            </w:tcBorders>
            <w:vAlign w:val="center"/>
          </w:tcPr>
          <w:p w14:paraId="21A2FCC2" w14:textId="77777777" w:rsidR="00581272" w:rsidRDefault="00D72BEC">
            <w:pPr>
              <w:rPr>
                <w:rFonts w:ascii="楷体" w:eastAsia="楷体" w:hAnsi="楷体"/>
                <w:kern w:val="0"/>
                <w:sz w:val="20"/>
                <w:szCs w:val="21"/>
              </w:rPr>
            </w:pPr>
            <w:r>
              <w:rPr>
                <w:rFonts w:ascii="楷体" w:eastAsia="楷体" w:hAnsi="楷体"/>
                <w:kern w:val="0"/>
                <w:sz w:val="20"/>
                <w:szCs w:val="21"/>
              </w:rPr>
              <w:t>11</w:t>
            </w:r>
          </w:p>
        </w:tc>
        <w:tc>
          <w:tcPr>
            <w:tcW w:w="1391" w:type="dxa"/>
            <w:vAlign w:val="center"/>
          </w:tcPr>
          <w:p w14:paraId="04C76DFB" w14:textId="77777777" w:rsidR="00581272" w:rsidRDefault="00D72BEC">
            <w:pPr>
              <w:rPr>
                <w:rFonts w:ascii="楷体" w:eastAsia="楷体" w:hAnsi="楷体"/>
                <w:kern w:val="0"/>
                <w:sz w:val="20"/>
                <w:szCs w:val="21"/>
              </w:rPr>
            </w:pPr>
            <w:r>
              <w:rPr>
                <w:rFonts w:ascii="楷体" w:eastAsia="楷体" w:hAnsi="楷体" w:hint="eastAsia"/>
                <w:kern w:val="0"/>
                <w:sz w:val="20"/>
                <w:szCs w:val="21"/>
              </w:rPr>
              <w:t>耐脉冲压力</w:t>
            </w:r>
          </w:p>
        </w:tc>
        <w:tc>
          <w:tcPr>
            <w:tcW w:w="6691" w:type="dxa"/>
            <w:tcBorders>
              <w:right w:val="single" w:sz="4" w:space="0" w:color="auto"/>
            </w:tcBorders>
            <w:vAlign w:val="center"/>
          </w:tcPr>
          <w:p w14:paraId="71D2DEF1" w14:textId="77777777" w:rsidR="00581272" w:rsidRDefault="00D72BEC">
            <w:pPr>
              <w:rPr>
                <w:rFonts w:ascii="楷体" w:eastAsia="楷体" w:hAnsi="楷体"/>
                <w:kern w:val="0"/>
                <w:sz w:val="20"/>
                <w:szCs w:val="21"/>
              </w:rPr>
            </w:pPr>
            <w:r>
              <w:rPr>
                <w:rFonts w:ascii="楷体" w:eastAsia="楷体" w:hAnsi="楷体" w:hint="eastAsia"/>
                <w:kern w:val="0"/>
                <w:sz w:val="20"/>
                <w:szCs w:val="21"/>
              </w:rPr>
              <w:t>封闭式水箱在</w:t>
            </w:r>
            <w:r>
              <w:rPr>
                <w:rFonts w:ascii="楷体" w:eastAsia="楷体" w:hAnsi="楷体"/>
                <w:kern w:val="0"/>
                <w:sz w:val="20"/>
                <w:szCs w:val="21"/>
              </w:rPr>
              <w:t>10</w:t>
            </w:r>
            <w:r>
              <w:rPr>
                <w:rFonts w:ascii="楷体" w:eastAsia="楷体" w:hAnsi="楷体"/>
                <w:kern w:val="0"/>
                <w:sz w:val="20"/>
                <w:szCs w:val="21"/>
              </w:rPr>
              <w:t>万次脉冲压力试验后，水箱焊缝无渗漏，无明显变形和开裂。</w:t>
            </w:r>
          </w:p>
        </w:tc>
      </w:tr>
      <w:tr w:rsidR="00581272" w14:paraId="5AA88A4F" w14:textId="77777777">
        <w:trPr>
          <w:jc w:val="center"/>
        </w:trPr>
        <w:tc>
          <w:tcPr>
            <w:tcW w:w="817" w:type="dxa"/>
            <w:tcBorders>
              <w:left w:val="single" w:sz="4" w:space="0" w:color="auto"/>
            </w:tcBorders>
            <w:vAlign w:val="center"/>
          </w:tcPr>
          <w:p w14:paraId="73B1A146" w14:textId="77777777" w:rsidR="00581272" w:rsidRDefault="00D72BEC">
            <w:pPr>
              <w:rPr>
                <w:rFonts w:ascii="楷体" w:eastAsia="楷体" w:hAnsi="楷体"/>
                <w:kern w:val="0"/>
                <w:sz w:val="20"/>
                <w:szCs w:val="21"/>
              </w:rPr>
            </w:pPr>
            <w:r>
              <w:rPr>
                <w:rFonts w:ascii="楷体" w:eastAsia="楷体" w:hAnsi="楷体"/>
                <w:kern w:val="0"/>
                <w:sz w:val="20"/>
                <w:szCs w:val="21"/>
              </w:rPr>
              <w:t>12</w:t>
            </w:r>
          </w:p>
        </w:tc>
        <w:tc>
          <w:tcPr>
            <w:tcW w:w="1391" w:type="dxa"/>
            <w:vAlign w:val="center"/>
          </w:tcPr>
          <w:p w14:paraId="0084E6C8" w14:textId="77777777" w:rsidR="00581272" w:rsidRDefault="00D72BEC">
            <w:pPr>
              <w:rPr>
                <w:rFonts w:ascii="楷体" w:eastAsia="楷体" w:hAnsi="楷体"/>
                <w:kern w:val="0"/>
                <w:sz w:val="20"/>
                <w:szCs w:val="21"/>
              </w:rPr>
            </w:pPr>
            <w:r>
              <w:rPr>
                <w:rFonts w:ascii="楷体" w:eastAsia="楷体" w:hAnsi="楷体" w:hint="eastAsia"/>
                <w:kern w:val="0"/>
                <w:sz w:val="20"/>
                <w:szCs w:val="21"/>
              </w:rPr>
              <w:t>热水输出率</w:t>
            </w:r>
          </w:p>
        </w:tc>
        <w:tc>
          <w:tcPr>
            <w:tcW w:w="6691" w:type="dxa"/>
            <w:tcBorders>
              <w:right w:val="single" w:sz="4" w:space="0" w:color="auto"/>
            </w:tcBorders>
            <w:vAlign w:val="center"/>
          </w:tcPr>
          <w:p w14:paraId="05962CF3" w14:textId="77777777" w:rsidR="00581272" w:rsidRDefault="00D72BEC">
            <w:pPr>
              <w:numPr>
                <w:ilvl w:val="0"/>
                <w:numId w:val="7"/>
              </w:numPr>
              <w:ind w:left="499" w:hanging="357"/>
              <w:rPr>
                <w:rFonts w:ascii="楷体" w:eastAsia="楷体" w:hAnsi="楷体"/>
                <w:kern w:val="0"/>
                <w:sz w:val="20"/>
                <w:szCs w:val="21"/>
              </w:rPr>
            </w:pPr>
            <w:r>
              <w:rPr>
                <w:rFonts w:ascii="楷体" w:eastAsia="楷体" w:hAnsi="楷体" w:hint="eastAsia"/>
                <w:kern w:val="0"/>
                <w:sz w:val="20"/>
                <w:szCs w:val="21"/>
              </w:rPr>
              <w:t>卧式封闭式水箱不小于</w:t>
            </w:r>
            <w:r>
              <w:rPr>
                <w:rFonts w:ascii="楷体" w:eastAsia="楷体" w:hAnsi="楷体"/>
                <w:kern w:val="0"/>
                <w:sz w:val="20"/>
                <w:szCs w:val="21"/>
              </w:rPr>
              <w:t>60%</w:t>
            </w:r>
          </w:p>
          <w:p w14:paraId="6D4712C9" w14:textId="77777777" w:rsidR="00581272" w:rsidRDefault="00D72BEC">
            <w:pPr>
              <w:numPr>
                <w:ilvl w:val="0"/>
                <w:numId w:val="7"/>
              </w:numPr>
              <w:ind w:left="499" w:hanging="357"/>
              <w:rPr>
                <w:rFonts w:ascii="楷体" w:eastAsia="楷体" w:hAnsi="楷体"/>
                <w:kern w:val="0"/>
                <w:sz w:val="20"/>
                <w:szCs w:val="21"/>
              </w:rPr>
            </w:pPr>
            <w:r>
              <w:rPr>
                <w:rFonts w:ascii="楷体" w:eastAsia="楷体" w:hAnsi="楷体" w:hint="eastAsia"/>
                <w:kern w:val="0"/>
                <w:sz w:val="20"/>
                <w:szCs w:val="21"/>
              </w:rPr>
              <w:t>立式封闭式水箱不小于</w:t>
            </w:r>
            <w:r>
              <w:rPr>
                <w:rFonts w:ascii="楷体" w:eastAsia="楷体" w:hAnsi="楷体"/>
                <w:kern w:val="0"/>
                <w:sz w:val="20"/>
                <w:szCs w:val="21"/>
              </w:rPr>
              <w:t>70%</w:t>
            </w:r>
          </w:p>
        </w:tc>
      </w:tr>
      <w:tr w:rsidR="00581272" w14:paraId="497B7954" w14:textId="77777777">
        <w:trPr>
          <w:jc w:val="center"/>
        </w:trPr>
        <w:tc>
          <w:tcPr>
            <w:tcW w:w="817" w:type="dxa"/>
            <w:tcBorders>
              <w:left w:val="single" w:sz="4" w:space="0" w:color="auto"/>
            </w:tcBorders>
            <w:vAlign w:val="center"/>
          </w:tcPr>
          <w:p w14:paraId="0ECED8D6" w14:textId="77777777" w:rsidR="00581272" w:rsidRDefault="00D72BEC">
            <w:pPr>
              <w:rPr>
                <w:rFonts w:ascii="楷体" w:eastAsia="楷体" w:hAnsi="楷体"/>
                <w:kern w:val="0"/>
                <w:sz w:val="20"/>
                <w:szCs w:val="21"/>
              </w:rPr>
            </w:pPr>
            <w:r>
              <w:rPr>
                <w:rFonts w:ascii="楷体" w:eastAsia="楷体" w:hAnsi="楷体"/>
                <w:kern w:val="0"/>
                <w:sz w:val="20"/>
                <w:szCs w:val="21"/>
              </w:rPr>
              <w:t>13</w:t>
            </w:r>
          </w:p>
        </w:tc>
        <w:tc>
          <w:tcPr>
            <w:tcW w:w="1391" w:type="dxa"/>
            <w:vAlign w:val="center"/>
          </w:tcPr>
          <w:p w14:paraId="30613EF1" w14:textId="77777777" w:rsidR="00581272" w:rsidRDefault="00D72BEC">
            <w:pPr>
              <w:rPr>
                <w:rFonts w:ascii="楷体" w:eastAsia="楷体" w:hAnsi="楷体"/>
                <w:kern w:val="0"/>
                <w:sz w:val="20"/>
                <w:szCs w:val="21"/>
              </w:rPr>
            </w:pPr>
            <w:r>
              <w:rPr>
                <w:rFonts w:ascii="楷体" w:eastAsia="楷体" w:hAnsi="楷体" w:hint="eastAsia"/>
                <w:kern w:val="0"/>
                <w:sz w:val="20"/>
                <w:szCs w:val="21"/>
              </w:rPr>
              <w:t>固定</w:t>
            </w:r>
          </w:p>
        </w:tc>
        <w:tc>
          <w:tcPr>
            <w:tcW w:w="6691" w:type="dxa"/>
            <w:tcBorders>
              <w:right w:val="single" w:sz="4" w:space="0" w:color="auto"/>
            </w:tcBorders>
            <w:vAlign w:val="center"/>
          </w:tcPr>
          <w:p w14:paraId="1DB87C0B" w14:textId="77777777" w:rsidR="00581272" w:rsidRDefault="00D72BEC">
            <w:pPr>
              <w:rPr>
                <w:rFonts w:ascii="楷体" w:eastAsia="楷体" w:hAnsi="楷体"/>
                <w:kern w:val="0"/>
                <w:sz w:val="20"/>
                <w:szCs w:val="21"/>
              </w:rPr>
            </w:pPr>
            <w:r>
              <w:rPr>
                <w:rFonts w:ascii="楷体" w:eastAsia="楷体" w:hAnsi="楷体"/>
                <w:kern w:val="0"/>
                <w:sz w:val="20"/>
                <w:szCs w:val="21"/>
              </w:rPr>
              <w:t>悬挂式水箱</w:t>
            </w:r>
            <w:r>
              <w:rPr>
                <w:rFonts w:ascii="楷体" w:eastAsia="楷体" w:hAnsi="楷体" w:hint="eastAsia"/>
                <w:kern w:val="0"/>
                <w:sz w:val="20"/>
                <w:szCs w:val="21"/>
              </w:rPr>
              <w:t>悬挂</w:t>
            </w:r>
            <w:r>
              <w:rPr>
                <w:rFonts w:ascii="楷体" w:eastAsia="楷体" w:hAnsi="楷体"/>
                <w:kern w:val="0"/>
                <w:sz w:val="20"/>
                <w:szCs w:val="21"/>
              </w:rPr>
              <w:t>装置</w:t>
            </w:r>
            <w:r>
              <w:rPr>
                <w:rFonts w:ascii="楷体" w:eastAsia="楷体" w:hAnsi="楷体" w:hint="eastAsia"/>
                <w:kern w:val="0"/>
                <w:sz w:val="20"/>
                <w:szCs w:val="21"/>
              </w:rPr>
              <w:t>，</w:t>
            </w:r>
            <w:r>
              <w:rPr>
                <w:rFonts w:ascii="楷体" w:eastAsia="楷体" w:hAnsi="楷体"/>
                <w:kern w:val="0"/>
                <w:sz w:val="20"/>
                <w:szCs w:val="21"/>
              </w:rPr>
              <w:t>其负荷能力应</w:t>
            </w:r>
            <w:proofErr w:type="gramStart"/>
            <w:r>
              <w:rPr>
                <w:rFonts w:ascii="楷体" w:eastAsia="楷体" w:hAnsi="楷体"/>
                <w:kern w:val="0"/>
                <w:sz w:val="20"/>
                <w:szCs w:val="21"/>
              </w:rPr>
              <w:t>能至少</w:t>
            </w:r>
            <w:proofErr w:type="gramEnd"/>
            <w:r>
              <w:rPr>
                <w:rFonts w:ascii="楷体" w:eastAsia="楷体" w:hAnsi="楷体"/>
                <w:kern w:val="0"/>
                <w:sz w:val="20"/>
                <w:szCs w:val="21"/>
              </w:rPr>
              <w:t>承受水箱加满水后总质量的两倍</w:t>
            </w:r>
            <w:r>
              <w:rPr>
                <w:rFonts w:ascii="楷体" w:eastAsia="楷体" w:hAnsi="楷体" w:hint="eastAsia"/>
                <w:kern w:val="0"/>
                <w:sz w:val="20"/>
                <w:szCs w:val="21"/>
              </w:rPr>
              <w:t>，</w:t>
            </w:r>
            <w:r>
              <w:rPr>
                <w:rFonts w:ascii="楷体" w:eastAsia="楷体" w:hAnsi="楷体"/>
                <w:kern w:val="0"/>
                <w:sz w:val="20"/>
                <w:szCs w:val="21"/>
              </w:rPr>
              <w:t>不发生变形和裂纹</w:t>
            </w:r>
            <w:r>
              <w:rPr>
                <w:rFonts w:ascii="楷体" w:eastAsia="楷体" w:hAnsi="楷体" w:hint="eastAsia"/>
                <w:kern w:val="0"/>
                <w:sz w:val="20"/>
                <w:szCs w:val="21"/>
              </w:rPr>
              <w:t>。</w:t>
            </w:r>
          </w:p>
        </w:tc>
      </w:tr>
      <w:tr w:rsidR="00581272" w14:paraId="27AA29FF" w14:textId="77777777">
        <w:trPr>
          <w:jc w:val="center"/>
        </w:trPr>
        <w:tc>
          <w:tcPr>
            <w:tcW w:w="817" w:type="dxa"/>
            <w:tcBorders>
              <w:left w:val="single" w:sz="4" w:space="0" w:color="auto"/>
            </w:tcBorders>
            <w:vAlign w:val="center"/>
          </w:tcPr>
          <w:p w14:paraId="20EA625C" w14:textId="77777777" w:rsidR="00581272" w:rsidRDefault="00D72BEC">
            <w:pPr>
              <w:rPr>
                <w:rFonts w:ascii="楷体" w:eastAsia="楷体" w:hAnsi="楷体"/>
                <w:kern w:val="0"/>
                <w:sz w:val="20"/>
                <w:szCs w:val="21"/>
              </w:rPr>
            </w:pPr>
            <w:r>
              <w:rPr>
                <w:rFonts w:ascii="楷体" w:eastAsia="楷体" w:hAnsi="楷体"/>
                <w:kern w:val="0"/>
                <w:sz w:val="20"/>
                <w:szCs w:val="21"/>
              </w:rPr>
              <w:t>14</w:t>
            </w:r>
          </w:p>
        </w:tc>
        <w:tc>
          <w:tcPr>
            <w:tcW w:w="1391" w:type="dxa"/>
            <w:vAlign w:val="center"/>
          </w:tcPr>
          <w:p w14:paraId="5ACC2AE7" w14:textId="77777777" w:rsidR="00581272" w:rsidRDefault="00D72BEC">
            <w:pPr>
              <w:rPr>
                <w:rFonts w:ascii="楷体" w:eastAsia="楷体" w:hAnsi="楷体"/>
                <w:kern w:val="0"/>
                <w:sz w:val="20"/>
                <w:szCs w:val="21"/>
              </w:rPr>
            </w:pPr>
            <w:r>
              <w:rPr>
                <w:rFonts w:ascii="楷体" w:eastAsia="楷体" w:hAnsi="楷体" w:hint="eastAsia"/>
                <w:kern w:val="0"/>
                <w:sz w:val="20"/>
                <w:szCs w:val="21"/>
              </w:rPr>
              <w:t>电辅助加热效率</w:t>
            </w:r>
          </w:p>
        </w:tc>
        <w:tc>
          <w:tcPr>
            <w:tcW w:w="6691" w:type="dxa"/>
            <w:tcBorders>
              <w:right w:val="single" w:sz="4" w:space="0" w:color="auto"/>
            </w:tcBorders>
            <w:vAlign w:val="center"/>
          </w:tcPr>
          <w:p w14:paraId="6596C4B2" w14:textId="77777777" w:rsidR="00581272" w:rsidRDefault="00D72BEC">
            <w:pPr>
              <w:numPr>
                <w:ilvl w:val="0"/>
                <w:numId w:val="8"/>
              </w:numPr>
              <w:rPr>
                <w:rFonts w:ascii="楷体" w:eastAsia="楷体" w:hAnsi="楷体"/>
                <w:kern w:val="0"/>
                <w:sz w:val="20"/>
                <w:szCs w:val="21"/>
              </w:rPr>
            </w:pPr>
            <w:r>
              <w:rPr>
                <w:rFonts w:ascii="楷体" w:eastAsia="楷体" w:hAnsi="楷体" w:hint="eastAsia"/>
                <w:kern w:val="0"/>
                <w:sz w:val="20"/>
                <w:szCs w:val="21"/>
              </w:rPr>
              <w:t>电辅助加热器的加热效率不低于</w:t>
            </w:r>
            <w:r>
              <w:rPr>
                <w:rFonts w:ascii="楷体" w:eastAsia="楷体" w:hAnsi="楷体"/>
                <w:kern w:val="0"/>
                <w:sz w:val="20"/>
                <w:szCs w:val="21"/>
              </w:rPr>
              <w:t>90%</w:t>
            </w:r>
            <w:r>
              <w:rPr>
                <w:rFonts w:ascii="楷体" w:eastAsia="楷体" w:hAnsi="楷体" w:hint="eastAsia"/>
                <w:kern w:val="0"/>
                <w:sz w:val="20"/>
                <w:szCs w:val="21"/>
              </w:rPr>
              <w:t>。按照</w:t>
            </w:r>
            <w:r>
              <w:rPr>
                <w:rFonts w:ascii="楷体" w:eastAsia="楷体" w:hAnsi="楷体"/>
                <w:kern w:val="0"/>
                <w:sz w:val="20"/>
                <w:szCs w:val="21"/>
              </w:rPr>
              <w:t>JB/T4088</w:t>
            </w:r>
            <w:r>
              <w:rPr>
                <w:rFonts w:ascii="楷体" w:eastAsia="楷体" w:hAnsi="楷体"/>
                <w:kern w:val="0"/>
                <w:sz w:val="20"/>
                <w:szCs w:val="21"/>
              </w:rPr>
              <w:t>中规定的公式计算其表面负荷，应不大于</w:t>
            </w:r>
            <w:r>
              <w:rPr>
                <w:rFonts w:ascii="楷体" w:eastAsia="楷体" w:hAnsi="楷体"/>
                <w:kern w:val="0"/>
                <w:sz w:val="20"/>
                <w:szCs w:val="21"/>
              </w:rPr>
              <w:t>12W/cm</w:t>
            </w:r>
            <w:r>
              <w:rPr>
                <w:rFonts w:ascii="楷体" w:eastAsia="楷体" w:hAnsi="楷体"/>
                <w:kern w:val="0"/>
                <w:sz w:val="20"/>
                <w:szCs w:val="21"/>
                <w:vertAlign w:val="superscript"/>
              </w:rPr>
              <w:t>2</w:t>
            </w:r>
            <w:r>
              <w:rPr>
                <w:rFonts w:ascii="楷体" w:eastAsia="楷体" w:hAnsi="楷体" w:hint="eastAsia"/>
                <w:kern w:val="0"/>
                <w:sz w:val="20"/>
                <w:szCs w:val="21"/>
              </w:rPr>
              <w:t>；</w:t>
            </w:r>
          </w:p>
          <w:p w14:paraId="6404C644" w14:textId="77777777" w:rsidR="00581272" w:rsidRDefault="00D72BEC">
            <w:pPr>
              <w:numPr>
                <w:ilvl w:val="0"/>
                <w:numId w:val="8"/>
              </w:numPr>
              <w:rPr>
                <w:rFonts w:ascii="楷体" w:eastAsia="楷体" w:hAnsi="楷体"/>
                <w:kern w:val="0"/>
                <w:sz w:val="20"/>
                <w:szCs w:val="21"/>
              </w:rPr>
            </w:pPr>
            <w:r>
              <w:rPr>
                <w:rFonts w:ascii="楷体" w:eastAsia="楷体" w:hAnsi="楷体" w:hint="eastAsia"/>
                <w:kern w:val="0"/>
                <w:sz w:val="20"/>
                <w:szCs w:val="21"/>
              </w:rPr>
              <w:t>搪瓷储热水箱应配有阴极腐蚀防护设施。使用镁合金牺牲阳极时，镁的总质量与搪瓷表面积的比值应</w:t>
            </w:r>
            <w:r>
              <w:rPr>
                <w:rFonts w:ascii="楷体" w:eastAsia="楷体" w:hAnsi="楷体"/>
                <w:kern w:val="0"/>
                <w:sz w:val="20"/>
                <w:szCs w:val="21"/>
              </w:rPr>
              <w:t>≥200 g / m</w:t>
            </w:r>
            <w:r>
              <w:rPr>
                <w:rFonts w:ascii="楷体" w:eastAsia="楷体" w:hAnsi="楷体"/>
                <w:kern w:val="0"/>
                <w:sz w:val="20"/>
                <w:szCs w:val="21"/>
                <w:vertAlign w:val="superscript"/>
              </w:rPr>
              <w:t>2</w:t>
            </w:r>
            <w:r>
              <w:rPr>
                <w:rFonts w:ascii="楷体" w:eastAsia="楷体" w:hAnsi="楷体" w:hint="eastAsia"/>
                <w:kern w:val="0"/>
                <w:sz w:val="20"/>
                <w:szCs w:val="21"/>
              </w:rPr>
              <w:t>。</w:t>
            </w:r>
          </w:p>
          <w:p w14:paraId="2637043C" w14:textId="77777777" w:rsidR="00581272" w:rsidRDefault="00D72BEC">
            <w:pPr>
              <w:rPr>
                <w:rFonts w:ascii="楷体" w:eastAsia="楷体" w:hAnsi="楷体"/>
                <w:kern w:val="0"/>
                <w:sz w:val="20"/>
                <w:szCs w:val="21"/>
              </w:rPr>
            </w:pPr>
            <w:r>
              <w:rPr>
                <w:rFonts w:ascii="楷体" w:eastAsia="楷体" w:hAnsi="楷体"/>
                <w:kern w:val="0"/>
                <w:sz w:val="20"/>
                <w:szCs w:val="21"/>
              </w:rPr>
              <w:t>3</w:t>
            </w:r>
            <w:r>
              <w:rPr>
                <w:rFonts w:ascii="楷体" w:eastAsia="楷体" w:hAnsi="楷体"/>
                <w:kern w:val="0"/>
                <w:sz w:val="20"/>
                <w:szCs w:val="21"/>
              </w:rPr>
              <w:t>、搪瓷储热水箱的搪瓷涂层的</w:t>
            </w:r>
            <w:proofErr w:type="gramStart"/>
            <w:r>
              <w:rPr>
                <w:rFonts w:ascii="楷体" w:eastAsia="楷体" w:hAnsi="楷体"/>
                <w:kern w:val="0"/>
                <w:sz w:val="20"/>
                <w:szCs w:val="21"/>
              </w:rPr>
              <w:t>密着</w:t>
            </w:r>
            <w:proofErr w:type="gramEnd"/>
            <w:r>
              <w:rPr>
                <w:rFonts w:ascii="楷体" w:eastAsia="楷体" w:hAnsi="楷体"/>
                <w:kern w:val="0"/>
                <w:sz w:val="20"/>
                <w:szCs w:val="21"/>
              </w:rPr>
              <w:t>性应不低于网状或良好；搪瓷涂层的保护电流应</w:t>
            </w:r>
            <w:r>
              <w:rPr>
                <w:rFonts w:ascii="楷体" w:eastAsia="楷体" w:hAnsi="楷体"/>
                <w:kern w:val="0"/>
                <w:sz w:val="20"/>
                <w:szCs w:val="21"/>
              </w:rPr>
              <w:t>≤22.5 mA/m2</w:t>
            </w:r>
            <w:r>
              <w:rPr>
                <w:rFonts w:ascii="楷体" w:eastAsia="楷体" w:hAnsi="楷体" w:hint="eastAsia"/>
                <w:kern w:val="0"/>
                <w:sz w:val="20"/>
                <w:szCs w:val="21"/>
              </w:rPr>
              <w:t>；搪瓷涂层在耐热水侵蚀性测试中，失重应≤</w:t>
            </w:r>
            <w:r>
              <w:rPr>
                <w:rFonts w:ascii="楷体" w:eastAsia="楷体" w:hAnsi="楷体"/>
                <w:kern w:val="0"/>
                <w:sz w:val="20"/>
                <w:szCs w:val="21"/>
              </w:rPr>
              <w:t>6.0 g/m2</w:t>
            </w:r>
            <w:r>
              <w:rPr>
                <w:rFonts w:ascii="楷体" w:eastAsia="楷体" w:hAnsi="楷体" w:hint="eastAsia"/>
                <w:kern w:val="0"/>
                <w:sz w:val="20"/>
                <w:szCs w:val="21"/>
              </w:rPr>
              <w:t>。</w:t>
            </w:r>
          </w:p>
        </w:tc>
      </w:tr>
    </w:tbl>
    <w:p w14:paraId="4619D7F4" w14:textId="77777777" w:rsidR="00581272" w:rsidRDefault="00581272">
      <w:pPr>
        <w:jc w:val="left"/>
        <w:rPr>
          <w:rFonts w:ascii="楷体" w:eastAsia="楷体" w:hAnsi="楷体"/>
          <w:szCs w:val="21"/>
        </w:rPr>
      </w:pPr>
    </w:p>
    <w:p w14:paraId="687E8DF2" w14:textId="77777777" w:rsidR="00581272" w:rsidRDefault="00D72BEC">
      <w:pPr>
        <w:pStyle w:val="1"/>
        <w:adjustRightInd w:val="0"/>
        <w:snapToGrid w:val="0"/>
        <w:spacing w:before="0" w:after="0" w:line="240" w:lineRule="auto"/>
        <w:rPr>
          <w:rFonts w:ascii="楷体" w:eastAsia="楷体" w:hAnsi="楷体"/>
          <w:sz w:val="24"/>
          <w:szCs w:val="24"/>
        </w:rPr>
      </w:pPr>
      <w:bookmarkStart w:id="89" w:name="_Toc461187213"/>
      <w:r>
        <w:rPr>
          <w:rFonts w:ascii="楷体" w:eastAsia="楷体" w:hAnsi="楷体"/>
          <w:sz w:val="24"/>
          <w:szCs w:val="24"/>
          <w:rPrChange w:id="90" w:author="ZQ" w:date="2023-06-05T10:00:00Z">
            <w:rPr>
              <w:rFonts w:ascii="楷体" w:eastAsia="楷体" w:hAnsi="楷体"/>
              <w:sz w:val="24"/>
              <w:szCs w:val="24"/>
              <w:highlight w:val="lightGray"/>
            </w:rPr>
          </w:rPrChange>
        </w:rPr>
        <w:t>4</w:t>
      </w:r>
      <w:r>
        <w:rPr>
          <w:rFonts w:ascii="楷体" w:eastAsia="楷体" w:hAnsi="楷体"/>
          <w:sz w:val="24"/>
          <w:szCs w:val="24"/>
          <w:rPrChange w:id="91" w:author="ZQ" w:date="2023-06-05T10:00:00Z">
            <w:rPr>
              <w:rFonts w:ascii="楷体" w:eastAsia="楷体" w:hAnsi="楷体"/>
              <w:sz w:val="24"/>
              <w:szCs w:val="24"/>
              <w:highlight w:val="lightGray"/>
            </w:rPr>
          </w:rPrChange>
        </w:rPr>
        <w:t>、</w:t>
      </w:r>
      <w:r>
        <w:rPr>
          <w:rFonts w:ascii="楷体" w:eastAsia="楷体" w:hAnsi="楷体" w:hint="eastAsia"/>
          <w:sz w:val="24"/>
          <w:szCs w:val="24"/>
        </w:rPr>
        <w:t>管路技术要求</w:t>
      </w:r>
      <w:bookmarkEnd w:id="89"/>
    </w:p>
    <w:p w14:paraId="5A1862BE" w14:textId="77777777" w:rsidR="00581272" w:rsidRDefault="00D72BEC">
      <w:pPr>
        <w:ind w:left="390"/>
        <w:rPr>
          <w:rFonts w:ascii="楷体" w:eastAsia="楷体" w:hAnsi="楷体"/>
          <w:kern w:val="0"/>
          <w:szCs w:val="21"/>
        </w:rPr>
      </w:pPr>
      <w:r>
        <w:rPr>
          <w:rFonts w:ascii="楷体" w:eastAsia="楷体" w:hAnsi="楷体" w:hint="eastAsia"/>
          <w:kern w:val="0"/>
          <w:szCs w:val="21"/>
        </w:rPr>
        <w:t>管路所用材料和关键辅材应满足表</w:t>
      </w:r>
      <w:r>
        <w:rPr>
          <w:rFonts w:ascii="楷体" w:eastAsia="楷体" w:hAnsi="楷体"/>
          <w:kern w:val="0"/>
          <w:szCs w:val="21"/>
        </w:rPr>
        <w:t>7</w:t>
      </w:r>
      <w:r>
        <w:rPr>
          <w:rFonts w:ascii="楷体" w:eastAsia="楷体" w:hAnsi="楷体"/>
          <w:kern w:val="0"/>
          <w:szCs w:val="21"/>
        </w:rPr>
        <w:t>的技术要求</w:t>
      </w:r>
    </w:p>
    <w:p w14:paraId="7490E717" w14:textId="77777777" w:rsidR="00581272" w:rsidRDefault="00D72BEC">
      <w:pPr>
        <w:ind w:left="390"/>
        <w:jc w:val="center"/>
        <w:rPr>
          <w:rFonts w:ascii="楷体" w:eastAsia="楷体" w:hAnsi="楷体"/>
          <w:kern w:val="0"/>
          <w:szCs w:val="21"/>
        </w:rPr>
      </w:pPr>
      <w:r>
        <w:rPr>
          <w:rFonts w:ascii="楷体" w:eastAsia="楷体" w:hAnsi="楷体" w:hint="eastAsia"/>
          <w:kern w:val="0"/>
          <w:szCs w:val="21"/>
        </w:rPr>
        <w:t>表</w:t>
      </w:r>
      <w:r>
        <w:rPr>
          <w:rFonts w:ascii="楷体" w:eastAsia="楷体" w:hAnsi="楷体"/>
          <w:kern w:val="0"/>
          <w:szCs w:val="21"/>
        </w:rPr>
        <w:t xml:space="preserve">7 </w:t>
      </w:r>
      <w:r>
        <w:rPr>
          <w:rFonts w:ascii="楷体" w:eastAsia="楷体" w:hAnsi="楷体"/>
          <w:kern w:val="0"/>
          <w:szCs w:val="21"/>
        </w:rPr>
        <w:t>太阳能热水器用管道和辅材技术要求</w:t>
      </w:r>
    </w:p>
    <w:tbl>
      <w:tblPr>
        <w:tblStyle w:val="14"/>
        <w:tblW w:w="8899" w:type="dxa"/>
        <w:jc w:val="center"/>
        <w:tblBorders>
          <w:left w:val="none" w:sz="0" w:space="0" w:color="auto"/>
          <w:right w:val="none" w:sz="0" w:space="0" w:color="auto"/>
        </w:tblBorders>
        <w:tblLayout w:type="fixed"/>
        <w:tblLook w:val="04A0" w:firstRow="1" w:lastRow="0" w:firstColumn="1" w:lastColumn="0" w:noHBand="0" w:noVBand="1"/>
      </w:tblPr>
      <w:tblGrid>
        <w:gridCol w:w="817"/>
        <w:gridCol w:w="1391"/>
        <w:gridCol w:w="6691"/>
      </w:tblGrid>
      <w:tr w:rsidR="00581272" w14:paraId="4BFB1C79" w14:textId="77777777">
        <w:trPr>
          <w:jc w:val="center"/>
        </w:trPr>
        <w:tc>
          <w:tcPr>
            <w:tcW w:w="817" w:type="dxa"/>
            <w:tcBorders>
              <w:left w:val="single" w:sz="4" w:space="0" w:color="auto"/>
            </w:tcBorders>
            <w:vAlign w:val="center"/>
          </w:tcPr>
          <w:p w14:paraId="75FE55EA" w14:textId="77777777" w:rsidR="00581272" w:rsidRDefault="00D72BEC">
            <w:pPr>
              <w:rPr>
                <w:rFonts w:ascii="楷体" w:eastAsia="楷体" w:hAnsi="楷体"/>
                <w:kern w:val="0"/>
                <w:sz w:val="20"/>
                <w:szCs w:val="21"/>
              </w:rPr>
            </w:pPr>
            <w:r>
              <w:rPr>
                <w:rFonts w:ascii="楷体" w:eastAsia="楷体" w:hAnsi="楷体" w:hint="eastAsia"/>
                <w:kern w:val="0"/>
                <w:sz w:val="20"/>
                <w:szCs w:val="21"/>
              </w:rPr>
              <w:t>序号</w:t>
            </w:r>
          </w:p>
        </w:tc>
        <w:tc>
          <w:tcPr>
            <w:tcW w:w="1391" w:type="dxa"/>
            <w:vAlign w:val="center"/>
          </w:tcPr>
          <w:p w14:paraId="3932D5E3" w14:textId="77777777" w:rsidR="00581272" w:rsidRDefault="00D72BEC">
            <w:pPr>
              <w:rPr>
                <w:rFonts w:ascii="楷体" w:eastAsia="楷体" w:hAnsi="楷体"/>
                <w:kern w:val="0"/>
                <w:sz w:val="20"/>
                <w:szCs w:val="21"/>
              </w:rPr>
            </w:pPr>
            <w:r>
              <w:rPr>
                <w:rFonts w:ascii="楷体" w:eastAsia="楷体" w:hAnsi="楷体" w:hint="eastAsia"/>
                <w:kern w:val="0"/>
                <w:sz w:val="20"/>
                <w:szCs w:val="21"/>
              </w:rPr>
              <w:t>内容</w:t>
            </w:r>
          </w:p>
        </w:tc>
        <w:tc>
          <w:tcPr>
            <w:tcW w:w="6691" w:type="dxa"/>
            <w:tcBorders>
              <w:right w:val="single" w:sz="4" w:space="0" w:color="auto"/>
            </w:tcBorders>
            <w:vAlign w:val="center"/>
          </w:tcPr>
          <w:p w14:paraId="6E44443F" w14:textId="77777777" w:rsidR="00581272" w:rsidRDefault="00D72BEC">
            <w:pPr>
              <w:rPr>
                <w:rFonts w:ascii="楷体" w:eastAsia="楷体" w:hAnsi="楷体"/>
                <w:kern w:val="0"/>
                <w:sz w:val="20"/>
                <w:szCs w:val="21"/>
              </w:rPr>
            </w:pPr>
            <w:r>
              <w:rPr>
                <w:rFonts w:ascii="楷体" w:eastAsia="楷体" w:hAnsi="楷体" w:hint="eastAsia"/>
                <w:kern w:val="0"/>
                <w:sz w:val="20"/>
                <w:szCs w:val="21"/>
              </w:rPr>
              <w:t>技术要求</w:t>
            </w:r>
          </w:p>
        </w:tc>
      </w:tr>
      <w:tr w:rsidR="00581272" w14:paraId="68FC1006" w14:textId="77777777">
        <w:trPr>
          <w:jc w:val="center"/>
        </w:trPr>
        <w:tc>
          <w:tcPr>
            <w:tcW w:w="817" w:type="dxa"/>
            <w:tcBorders>
              <w:left w:val="single" w:sz="4" w:space="0" w:color="auto"/>
            </w:tcBorders>
            <w:vAlign w:val="center"/>
          </w:tcPr>
          <w:p w14:paraId="7B8023E5" w14:textId="77777777" w:rsidR="00581272" w:rsidRDefault="00D72BEC">
            <w:pPr>
              <w:rPr>
                <w:rFonts w:ascii="楷体" w:eastAsia="楷体" w:hAnsi="楷体"/>
                <w:kern w:val="0"/>
                <w:sz w:val="20"/>
                <w:szCs w:val="21"/>
              </w:rPr>
            </w:pPr>
            <w:r>
              <w:rPr>
                <w:rFonts w:ascii="楷体" w:eastAsia="楷体" w:hAnsi="楷体"/>
                <w:kern w:val="0"/>
                <w:sz w:val="20"/>
                <w:szCs w:val="21"/>
              </w:rPr>
              <w:t>1</w:t>
            </w:r>
          </w:p>
        </w:tc>
        <w:tc>
          <w:tcPr>
            <w:tcW w:w="1391" w:type="dxa"/>
            <w:vAlign w:val="center"/>
          </w:tcPr>
          <w:p w14:paraId="7DEE1581" w14:textId="77777777" w:rsidR="00581272" w:rsidRDefault="00D72BEC">
            <w:pPr>
              <w:rPr>
                <w:rFonts w:ascii="楷体" w:eastAsia="楷体" w:hAnsi="楷体"/>
                <w:kern w:val="0"/>
                <w:sz w:val="20"/>
                <w:szCs w:val="21"/>
              </w:rPr>
            </w:pPr>
            <w:r>
              <w:rPr>
                <w:rFonts w:ascii="楷体" w:eastAsia="楷体" w:hAnsi="楷体" w:hint="eastAsia"/>
                <w:kern w:val="0"/>
                <w:sz w:val="20"/>
                <w:szCs w:val="21"/>
              </w:rPr>
              <w:t>材质</w:t>
            </w:r>
          </w:p>
        </w:tc>
        <w:tc>
          <w:tcPr>
            <w:tcW w:w="6691" w:type="dxa"/>
            <w:tcBorders>
              <w:right w:val="single" w:sz="4" w:space="0" w:color="auto"/>
            </w:tcBorders>
            <w:vAlign w:val="center"/>
          </w:tcPr>
          <w:p w14:paraId="31BBE5E2" w14:textId="77777777" w:rsidR="00581272" w:rsidRDefault="00D72BEC">
            <w:pPr>
              <w:numPr>
                <w:ilvl w:val="0"/>
                <w:numId w:val="9"/>
              </w:numPr>
              <w:ind w:left="357" w:hanging="357"/>
              <w:rPr>
                <w:rFonts w:ascii="楷体" w:eastAsia="楷体" w:hAnsi="楷体"/>
                <w:kern w:val="0"/>
                <w:sz w:val="20"/>
                <w:szCs w:val="21"/>
              </w:rPr>
            </w:pPr>
            <w:r>
              <w:rPr>
                <w:rFonts w:ascii="楷体" w:eastAsia="楷体" w:hAnsi="楷体"/>
                <w:kern w:val="0"/>
                <w:sz w:val="20"/>
                <w:szCs w:val="21"/>
              </w:rPr>
              <w:t>直接供应生活热水的管道应选择对水质没有影响的优质材料，</w:t>
            </w:r>
            <w:r>
              <w:rPr>
                <w:rFonts w:ascii="楷体" w:eastAsia="楷体" w:hAnsi="楷体" w:hint="eastAsia"/>
                <w:kern w:val="0"/>
                <w:sz w:val="20"/>
                <w:szCs w:val="21"/>
              </w:rPr>
              <w:t>进水冷水</w:t>
            </w:r>
            <w:r>
              <w:rPr>
                <w:rFonts w:ascii="楷体" w:eastAsia="楷体" w:hAnsi="楷体"/>
                <w:kern w:val="0"/>
                <w:sz w:val="20"/>
                <w:szCs w:val="21"/>
              </w:rPr>
              <w:t>系统可以采用</w:t>
            </w:r>
            <w:r>
              <w:rPr>
                <w:rFonts w:ascii="楷体" w:eastAsia="楷体" w:hAnsi="楷体"/>
                <w:kern w:val="0"/>
                <w:sz w:val="20"/>
                <w:szCs w:val="21"/>
              </w:rPr>
              <w:t>PPR</w:t>
            </w:r>
            <w:r>
              <w:rPr>
                <w:rFonts w:ascii="楷体" w:eastAsia="楷体" w:hAnsi="楷体"/>
                <w:kern w:val="0"/>
                <w:sz w:val="20"/>
                <w:szCs w:val="21"/>
              </w:rPr>
              <w:t>管、铝塑管、不锈钢管和铜管</w:t>
            </w:r>
            <w:r>
              <w:rPr>
                <w:rFonts w:ascii="楷体" w:eastAsia="楷体" w:hAnsi="楷体" w:hint="eastAsia"/>
                <w:kern w:val="0"/>
                <w:sz w:val="20"/>
                <w:szCs w:val="21"/>
              </w:rPr>
              <w:t>，出水热水系统需采用</w:t>
            </w:r>
            <w:r>
              <w:rPr>
                <w:rFonts w:ascii="楷体" w:eastAsia="楷体" w:hAnsi="楷体"/>
                <w:kern w:val="0"/>
                <w:sz w:val="20"/>
                <w:szCs w:val="21"/>
              </w:rPr>
              <w:t>不锈钢管和铜管。</w:t>
            </w:r>
            <w:r>
              <w:rPr>
                <w:rFonts w:ascii="楷体" w:eastAsia="楷体" w:hAnsi="楷体" w:hint="eastAsia"/>
                <w:kern w:val="0"/>
                <w:sz w:val="20"/>
                <w:szCs w:val="21"/>
              </w:rPr>
              <w:t>家用单机系统可采用</w:t>
            </w:r>
            <w:r>
              <w:rPr>
                <w:rFonts w:ascii="楷体" w:eastAsia="楷体" w:hAnsi="楷体"/>
                <w:kern w:val="0"/>
                <w:sz w:val="20"/>
                <w:szCs w:val="21"/>
              </w:rPr>
              <w:t>PPR</w:t>
            </w:r>
            <w:r>
              <w:rPr>
                <w:rFonts w:ascii="楷体" w:eastAsia="楷体" w:hAnsi="楷体"/>
                <w:kern w:val="0"/>
                <w:sz w:val="20"/>
                <w:szCs w:val="21"/>
              </w:rPr>
              <w:t>管热水专用管。</w:t>
            </w:r>
          </w:p>
          <w:p w14:paraId="106ED7DC" w14:textId="77777777" w:rsidR="00581272" w:rsidRDefault="00D72BEC">
            <w:pPr>
              <w:numPr>
                <w:ilvl w:val="0"/>
                <w:numId w:val="9"/>
              </w:numPr>
              <w:ind w:left="357" w:hanging="357"/>
              <w:jc w:val="left"/>
              <w:rPr>
                <w:rFonts w:ascii="楷体" w:eastAsia="楷体" w:hAnsi="楷体"/>
                <w:kern w:val="0"/>
                <w:sz w:val="20"/>
                <w:szCs w:val="21"/>
              </w:rPr>
            </w:pPr>
            <w:r>
              <w:rPr>
                <w:rFonts w:ascii="楷体" w:eastAsia="楷体" w:hAnsi="楷体"/>
                <w:kern w:val="0"/>
                <w:sz w:val="20"/>
                <w:szCs w:val="21"/>
              </w:rPr>
              <w:t>间接式系统用作传热工质载体的管道应采用与传热工质相容</w:t>
            </w:r>
            <w:r>
              <w:rPr>
                <w:rFonts w:ascii="楷体" w:eastAsia="楷体" w:hAnsi="楷体" w:hint="eastAsia"/>
                <w:kern w:val="0"/>
                <w:sz w:val="20"/>
                <w:szCs w:val="21"/>
              </w:rPr>
              <w:t>、</w:t>
            </w:r>
            <w:r>
              <w:rPr>
                <w:rFonts w:ascii="楷体" w:eastAsia="楷体" w:hAnsi="楷体"/>
                <w:kern w:val="0"/>
                <w:sz w:val="20"/>
                <w:szCs w:val="21"/>
              </w:rPr>
              <w:t>不发生化学反应和腐蚀的材料</w:t>
            </w:r>
            <w:r>
              <w:rPr>
                <w:rFonts w:ascii="楷体" w:eastAsia="楷体" w:hAnsi="楷体" w:hint="eastAsia"/>
                <w:kern w:val="0"/>
                <w:sz w:val="20"/>
                <w:szCs w:val="21"/>
              </w:rPr>
              <w:t>。</w:t>
            </w:r>
          </w:p>
          <w:p w14:paraId="075BD4B6" w14:textId="77777777" w:rsidR="00581272" w:rsidRDefault="00D72BEC">
            <w:pPr>
              <w:numPr>
                <w:ilvl w:val="0"/>
                <w:numId w:val="9"/>
              </w:numPr>
              <w:ind w:left="357" w:hanging="357"/>
              <w:jc w:val="left"/>
              <w:rPr>
                <w:rFonts w:ascii="楷体" w:eastAsia="楷体" w:hAnsi="楷体"/>
                <w:kern w:val="0"/>
                <w:sz w:val="20"/>
                <w:szCs w:val="21"/>
              </w:rPr>
            </w:pPr>
            <w:r>
              <w:rPr>
                <w:rFonts w:ascii="楷体" w:eastAsia="楷体" w:hAnsi="楷体" w:hint="eastAsia"/>
                <w:kern w:val="0"/>
                <w:sz w:val="20"/>
                <w:szCs w:val="21"/>
              </w:rPr>
              <w:t>太阳能集热系统采用防冻液等工质时宜采用铜管或不锈钢。</w:t>
            </w:r>
          </w:p>
        </w:tc>
      </w:tr>
      <w:tr w:rsidR="00581272" w14:paraId="79769DFF" w14:textId="77777777">
        <w:trPr>
          <w:jc w:val="center"/>
        </w:trPr>
        <w:tc>
          <w:tcPr>
            <w:tcW w:w="817" w:type="dxa"/>
            <w:tcBorders>
              <w:left w:val="single" w:sz="4" w:space="0" w:color="auto"/>
            </w:tcBorders>
            <w:vAlign w:val="center"/>
          </w:tcPr>
          <w:p w14:paraId="28FFA214" w14:textId="77777777" w:rsidR="00581272" w:rsidRDefault="00D72BEC">
            <w:pPr>
              <w:rPr>
                <w:rFonts w:ascii="楷体" w:eastAsia="楷体" w:hAnsi="楷体"/>
                <w:kern w:val="0"/>
                <w:sz w:val="20"/>
                <w:szCs w:val="21"/>
              </w:rPr>
            </w:pPr>
            <w:r>
              <w:rPr>
                <w:rFonts w:ascii="楷体" w:eastAsia="楷体" w:hAnsi="楷体"/>
                <w:kern w:val="0"/>
                <w:sz w:val="20"/>
                <w:szCs w:val="21"/>
              </w:rPr>
              <w:lastRenderedPageBreak/>
              <w:t>2</w:t>
            </w:r>
          </w:p>
        </w:tc>
        <w:tc>
          <w:tcPr>
            <w:tcW w:w="1391" w:type="dxa"/>
            <w:vAlign w:val="center"/>
          </w:tcPr>
          <w:p w14:paraId="71F9A251" w14:textId="77777777" w:rsidR="00581272" w:rsidRDefault="00D72BEC">
            <w:pPr>
              <w:rPr>
                <w:rFonts w:ascii="楷体" w:eastAsia="楷体" w:hAnsi="楷体"/>
                <w:kern w:val="0"/>
                <w:sz w:val="20"/>
                <w:szCs w:val="21"/>
              </w:rPr>
            </w:pPr>
            <w:r>
              <w:rPr>
                <w:rFonts w:ascii="楷体" w:eastAsia="楷体" w:hAnsi="楷体" w:hint="eastAsia"/>
                <w:kern w:val="0"/>
                <w:sz w:val="20"/>
                <w:szCs w:val="21"/>
              </w:rPr>
              <w:t>耐压和耐温性能</w:t>
            </w:r>
          </w:p>
        </w:tc>
        <w:tc>
          <w:tcPr>
            <w:tcW w:w="6691" w:type="dxa"/>
            <w:tcBorders>
              <w:right w:val="single" w:sz="4" w:space="0" w:color="auto"/>
            </w:tcBorders>
            <w:vAlign w:val="center"/>
          </w:tcPr>
          <w:p w14:paraId="10D50174" w14:textId="77777777" w:rsidR="00581272" w:rsidRDefault="00D72BEC">
            <w:pPr>
              <w:numPr>
                <w:ilvl w:val="0"/>
                <w:numId w:val="10"/>
              </w:numPr>
              <w:ind w:left="357" w:hanging="357"/>
              <w:rPr>
                <w:rFonts w:ascii="楷体" w:eastAsia="楷体" w:hAnsi="楷体"/>
                <w:kern w:val="0"/>
                <w:sz w:val="20"/>
                <w:szCs w:val="21"/>
              </w:rPr>
            </w:pPr>
            <w:r>
              <w:rPr>
                <w:rFonts w:ascii="楷体" w:eastAsia="楷体" w:hAnsi="楷体"/>
                <w:kern w:val="0"/>
                <w:sz w:val="20"/>
                <w:szCs w:val="21"/>
              </w:rPr>
              <w:t>管路耐压和耐温性能要满足使用和设计要求</w:t>
            </w:r>
            <w:r>
              <w:rPr>
                <w:rFonts w:ascii="楷体" w:eastAsia="楷体" w:hAnsi="楷体" w:hint="eastAsia"/>
                <w:kern w:val="0"/>
                <w:sz w:val="20"/>
                <w:szCs w:val="21"/>
              </w:rPr>
              <w:t>。</w:t>
            </w:r>
          </w:p>
          <w:p w14:paraId="56A574B7" w14:textId="77777777" w:rsidR="00581272" w:rsidRDefault="00D72BEC">
            <w:pPr>
              <w:numPr>
                <w:ilvl w:val="0"/>
                <w:numId w:val="10"/>
              </w:numPr>
              <w:rPr>
                <w:rFonts w:ascii="楷体" w:eastAsia="楷体" w:hAnsi="楷体"/>
                <w:kern w:val="0"/>
                <w:sz w:val="20"/>
                <w:szCs w:val="21"/>
              </w:rPr>
            </w:pPr>
            <w:r>
              <w:rPr>
                <w:rFonts w:ascii="楷体" w:eastAsia="楷体" w:hAnsi="楷体" w:hint="eastAsia"/>
                <w:kern w:val="0"/>
                <w:sz w:val="20"/>
                <w:szCs w:val="21"/>
              </w:rPr>
              <w:t>用作太阳能集热器介质循环的闭式系统管路需用铜管或不锈钢，耐压能力不低于</w:t>
            </w:r>
            <w:r>
              <w:rPr>
                <w:rFonts w:ascii="楷体" w:eastAsia="楷体" w:hAnsi="楷体"/>
                <w:kern w:val="0"/>
                <w:sz w:val="20"/>
                <w:szCs w:val="21"/>
              </w:rPr>
              <w:t>0.6MPa</w:t>
            </w:r>
            <w:r>
              <w:rPr>
                <w:rFonts w:ascii="楷体" w:eastAsia="楷体" w:hAnsi="楷体"/>
                <w:kern w:val="0"/>
                <w:sz w:val="20"/>
                <w:szCs w:val="21"/>
              </w:rPr>
              <w:t>，耐温不低于</w:t>
            </w:r>
            <w:r>
              <w:rPr>
                <w:rFonts w:ascii="楷体" w:eastAsia="楷体" w:hAnsi="楷体"/>
                <w:kern w:val="0"/>
                <w:sz w:val="20"/>
                <w:szCs w:val="21"/>
              </w:rPr>
              <w:t>160</w:t>
            </w:r>
            <w:r>
              <w:rPr>
                <w:rFonts w:ascii="楷体" w:eastAsia="楷体" w:hAnsi="楷体" w:hint="eastAsia"/>
                <w:kern w:val="0"/>
                <w:sz w:val="20"/>
                <w:szCs w:val="21"/>
              </w:rPr>
              <w:t>℃。</w:t>
            </w:r>
            <w:r>
              <w:rPr>
                <w:rFonts w:ascii="楷体" w:eastAsia="楷体" w:hAnsi="楷体"/>
                <w:kern w:val="0"/>
                <w:sz w:val="20"/>
                <w:szCs w:val="21"/>
              </w:rPr>
              <w:t xml:space="preserve"> </w:t>
            </w:r>
          </w:p>
          <w:p w14:paraId="247B6573" w14:textId="77777777" w:rsidR="00581272" w:rsidRDefault="00D72BEC">
            <w:pPr>
              <w:numPr>
                <w:ilvl w:val="0"/>
                <w:numId w:val="10"/>
              </w:numPr>
              <w:ind w:left="357" w:hanging="357"/>
              <w:rPr>
                <w:rFonts w:ascii="楷体" w:eastAsia="楷体" w:hAnsi="楷体"/>
                <w:kern w:val="0"/>
                <w:sz w:val="20"/>
                <w:szCs w:val="21"/>
              </w:rPr>
            </w:pPr>
            <w:r>
              <w:rPr>
                <w:rFonts w:ascii="楷体" w:eastAsia="楷体" w:hAnsi="楷体" w:hint="eastAsia"/>
                <w:kern w:val="0"/>
                <w:sz w:val="20"/>
                <w:szCs w:val="21"/>
              </w:rPr>
              <w:t>用作集中集热分户储热系统从过渡水箱到用户家中输送热媒的管道应满足管路系统静压和动压联合压力要求。</w:t>
            </w:r>
          </w:p>
          <w:p w14:paraId="2CEFC5DE" w14:textId="77777777" w:rsidR="00581272" w:rsidRDefault="00D72BEC">
            <w:pPr>
              <w:numPr>
                <w:ilvl w:val="0"/>
                <w:numId w:val="10"/>
              </w:numPr>
              <w:ind w:left="357" w:hanging="357"/>
              <w:rPr>
                <w:rFonts w:ascii="楷体" w:eastAsia="楷体" w:hAnsi="楷体"/>
                <w:kern w:val="0"/>
                <w:sz w:val="20"/>
                <w:szCs w:val="21"/>
              </w:rPr>
            </w:pPr>
            <w:r>
              <w:rPr>
                <w:rFonts w:ascii="楷体" w:eastAsia="楷体" w:hAnsi="楷体"/>
                <w:kern w:val="0"/>
                <w:sz w:val="20"/>
                <w:szCs w:val="21"/>
              </w:rPr>
              <w:t>对闭式循环系统</w:t>
            </w:r>
            <w:r>
              <w:rPr>
                <w:rFonts w:ascii="楷体" w:eastAsia="楷体" w:hAnsi="楷体" w:hint="eastAsia"/>
                <w:kern w:val="0"/>
                <w:sz w:val="20"/>
                <w:szCs w:val="21"/>
              </w:rPr>
              <w:t>，</w:t>
            </w:r>
            <w:r>
              <w:rPr>
                <w:rFonts w:ascii="楷体" w:eastAsia="楷体" w:hAnsi="楷体"/>
                <w:kern w:val="0"/>
                <w:sz w:val="20"/>
                <w:szCs w:val="21"/>
              </w:rPr>
              <w:t>应在管路系统中安装膨胀罐等膨胀装置。</w:t>
            </w:r>
            <w:r>
              <w:rPr>
                <w:rFonts w:ascii="楷体" w:eastAsia="楷体" w:hAnsi="楷体" w:hint="eastAsia"/>
                <w:kern w:val="0"/>
                <w:sz w:val="20"/>
                <w:szCs w:val="21"/>
              </w:rPr>
              <w:t>（厂家应提供膨胀罐选型计算报告书，至少要提供膨胀罐的安装位置、体积、预充压力、灌液初始压力和最大压力等数据。）</w:t>
            </w:r>
          </w:p>
          <w:p w14:paraId="0586AE5E" w14:textId="77777777" w:rsidR="00581272" w:rsidRDefault="00D72BEC">
            <w:pPr>
              <w:numPr>
                <w:ilvl w:val="0"/>
                <w:numId w:val="10"/>
              </w:numPr>
              <w:ind w:left="357" w:hanging="357"/>
              <w:rPr>
                <w:rFonts w:ascii="楷体" w:eastAsia="楷体" w:hAnsi="楷体"/>
                <w:kern w:val="0"/>
                <w:sz w:val="20"/>
                <w:szCs w:val="21"/>
              </w:rPr>
            </w:pPr>
            <w:r>
              <w:rPr>
                <w:rFonts w:ascii="楷体" w:eastAsia="楷体" w:hAnsi="楷体" w:hint="eastAsia"/>
                <w:kern w:val="0"/>
                <w:sz w:val="20"/>
                <w:szCs w:val="21"/>
              </w:rPr>
              <w:t>管路应做闭水耐压试验，实验压力是最大设计压力的</w:t>
            </w:r>
            <w:r>
              <w:rPr>
                <w:rFonts w:ascii="楷体" w:eastAsia="楷体" w:hAnsi="楷体"/>
                <w:kern w:val="0"/>
                <w:sz w:val="20"/>
                <w:szCs w:val="21"/>
              </w:rPr>
              <w:t>1.5</w:t>
            </w:r>
            <w:r>
              <w:rPr>
                <w:rFonts w:ascii="楷体" w:eastAsia="楷体" w:hAnsi="楷体"/>
                <w:kern w:val="0"/>
                <w:sz w:val="20"/>
                <w:szCs w:val="21"/>
              </w:rPr>
              <w:t>倍，要提供闭水实验报告书。报告书中应包含开始时间、开始压力、开始温度等数据，闭水实验应持续</w:t>
            </w:r>
            <w:r>
              <w:rPr>
                <w:rFonts w:ascii="楷体" w:eastAsia="楷体" w:hAnsi="楷体"/>
                <w:kern w:val="0"/>
                <w:sz w:val="20"/>
                <w:szCs w:val="21"/>
              </w:rPr>
              <w:t>8</w:t>
            </w:r>
            <w:r>
              <w:rPr>
                <w:rFonts w:ascii="楷体" w:eastAsia="楷体" w:hAnsi="楷体"/>
                <w:kern w:val="0"/>
                <w:sz w:val="20"/>
                <w:szCs w:val="21"/>
              </w:rPr>
              <w:t>小时，每隔一小时要有一批数据。</w:t>
            </w:r>
          </w:p>
          <w:p w14:paraId="1ADC0206" w14:textId="77777777" w:rsidR="00581272" w:rsidRDefault="00D72BEC">
            <w:pPr>
              <w:numPr>
                <w:ilvl w:val="0"/>
                <w:numId w:val="10"/>
              </w:numPr>
              <w:ind w:left="357" w:hanging="357"/>
              <w:rPr>
                <w:rFonts w:ascii="楷体" w:eastAsia="楷体" w:hAnsi="楷体"/>
                <w:kern w:val="0"/>
                <w:sz w:val="20"/>
                <w:szCs w:val="21"/>
              </w:rPr>
            </w:pPr>
            <w:r>
              <w:rPr>
                <w:rFonts w:ascii="楷体" w:eastAsia="楷体" w:hAnsi="楷体" w:hint="eastAsia"/>
                <w:kern w:val="0"/>
                <w:sz w:val="20"/>
                <w:szCs w:val="21"/>
              </w:rPr>
              <w:t>为保证闭水实验压力数据不受太阳辐照的影响，应对太阳能集热器进行覆盖，或在夜间进行闭水耐压试验。</w:t>
            </w:r>
          </w:p>
          <w:p w14:paraId="05466AAA" w14:textId="77777777" w:rsidR="00581272" w:rsidRDefault="00D72BEC">
            <w:pPr>
              <w:ind w:left="406" w:hangingChars="203" w:hanging="406"/>
              <w:jc w:val="left"/>
              <w:rPr>
                <w:rFonts w:ascii="楷体" w:eastAsia="楷体" w:hAnsi="楷体"/>
                <w:kern w:val="0"/>
                <w:sz w:val="20"/>
                <w:szCs w:val="21"/>
              </w:rPr>
            </w:pPr>
            <w:r>
              <w:rPr>
                <w:rFonts w:ascii="楷体" w:eastAsia="楷体" w:hAnsi="楷体"/>
                <w:kern w:val="0"/>
                <w:sz w:val="20"/>
                <w:szCs w:val="21"/>
              </w:rPr>
              <w:t>7</w:t>
            </w:r>
            <w:r>
              <w:rPr>
                <w:rFonts w:ascii="楷体" w:eastAsia="楷体" w:hAnsi="楷体"/>
                <w:kern w:val="0"/>
                <w:sz w:val="20"/>
                <w:szCs w:val="21"/>
              </w:rPr>
              <w:t>、闭式循环系统的管路上还要安装保证管路安全的安全阀。安全阀的开启压力要低于管路系统所能承受的最大压力。</w:t>
            </w:r>
          </w:p>
        </w:tc>
      </w:tr>
      <w:tr w:rsidR="00581272" w14:paraId="3AAAB504" w14:textId="77777777">
        <w:trPr>
          <w:jc w:val="center"/>
        </w:trPr>
        <w:tc>
          <w:tcPr>
            <w:tcW w:w="817" w:type="dxa"/>
            <w:tcBorders>
              <w:left w:val="single" w:sz="4" w:space="0" w:color="auto"/>
            </w:tcBorders>
            <w:vAlign w:val="center"/>
          </w:tcPr>
          <w:p w14:paraId="56984036" w14:textId="77777777" w:rsidR="00581272" w:rsidRDefault="00D72BEC">
            <w:pPr>
              <w:rPr>
                <w:rFonts w:ascii="楷体" w:eastAsia="楷体" w:hAnsi="楷体"/>
                <w:kern w:val="0"/>
                <w:sz w:val="20"/>
                <w:szCs w:val="21"/>
              </w:rPr>
            </w:pPr>
            <w:r>
              <w:rPr>
                <w:rFonts w:ascii="楷体" w:eastAsia="楷体" w:hAnsi="楷体"/>
                <w:kern w:val="0"/>
                <w:sz w:val="20"/>
                <w:szCs w:val="21"/>
              </w:rPr>
              <w:t>3</w:t>
            </w:r>
          </w:p>
        </w:tc>
        <w:tc>
          <w:tcPr>
            <w:tcW w:w="1391" w:type="dxa"/>
            <w:vAlign w:val="center"/>
          </w:tcPr>
          <w:p w14:paraId="29E44C22" w14:textId="77777777" w:rsidR="00581272" w:rsidRDefault="00D72BEC">
            <w:pPr>
              <w:rPr>
                <w:rFonts w:ascii="楷体" w:eastAsia="楷体" w:hAnsi="楷体"/>
                <w:kern w:val="0"/>
                <w:sz w:val="20"/>
                <w:szCs w:val="21"/>
              </w:rPr>
            </w:pPr>
            <w:r>
              <w:rPr>
                <w:rFonts w:ascii="楷体" w:eastAsia="楷体" w:hAnsi="楷体" w:hint="eastAsia"/>
                <w:kern w:val="0"/>
                <w:sz w:val="20"/>
                <w:szCs w:val="21"/>
              </w:rPr>
              <w:t>管道保温</w:t>
            </w:r>
          </w:p>
        </w:tc>
        <w:tc>
          <w:tcPr>
            <w:tcW w:w="6691" w:type="dxa"/>
            <w:tcBorders>
              <w:right w:val="single" w:sz="4" w:space="0" w:color="auto"/>
            </w:tcBorders>
            <w:vAlign w:val="center"/>
          </w:tcPr>
          <w:p w14:paraId="36497923" w14:textId="77777777" w:rsidR="00581272" w:rsidRDefault="00D72BEC">
            <w:pPr>
              <w:numPr>
                <w:ilvl w:val="0"/>
                <w:numId w:val="11"/>
              </w:numPr>
              <w:ind w:left="357" w:hanging="357"/>
              <w:rPr>
                <w:rFonts w:ascii="楷体" w:eastAsia="楷体" w:hAnsi="楷体"/>
                <w:kern w:val="0"/>
                <w:sz w:val="20"/>
                <w:szCs w:val="21"/>
              </w:rPr>
            </w:pPr>
            <w:r>
              <w:rPr>
                <w:rFonts w:ascii="楷体" w:eastAsia="楷体" w:hAnsi="楷体" w:hint="eastAsia"/>
                <w:kern w:val="0"/>
                <w:sz w:val="20"/>
                <w:szCs w:val="21"/>
              </w:rPr>
              <w:t>保温材料应是对环境无污染的阻燃等级为不低于</w:t>
            </w:r>
            <w:r>
              <w:rPr>
                <w:rFonts w:ascii="楷体" w:eastAsia="楷体" w:hAnsi="楷体"/>
                <w:kern w:val="0"/>
                <w:sz w:val="20"/>
                <w:szCs w:val="21"/>
              </w:rPr>
              <w:t>B2</w:t>
            </w:r>
            <w:r>
              <w:rPr>
                <w:rFonts w:ascii="楷体" w:eastAsia="楷体" w:hAnsi="楷体"/>
                <w:kern w:val="0"/>
                <w:sz w:val="20"/>
                <w:szCs w:val="21"/>
              </w:rPr>
              <w:t>级的绝热材料。</w:t>
            </w:r>
          </w:p>
          <w:p w14:paraId="3BB903D0" w14:textId="77777777" w:rsidR="00581272" w:rsidRDefault="00D72BEC">
            <w:pPr>
              <w:numPr>
                <w:ilvl w:val="0"/>
                <w:numId w:val="11"/>
              </w:numPr>
              <w:ind w:left="357" w:hanging="357"/>
              <w:rPr>
                <w:rFonts w:ascii="楷体" w:eastAsia="楷体" w:hAnsi="楷体"/>
                <w:kern w:val="0"/>
                <w:sz w:val="20"/>
                <w:szCs w:val="21"/>
              </w:rPr>
            </w:pPr>
            <w:r>
              <w:rPr>
                <w:rFonts w:ascii="楷体" w:eastAsia="楷体" w:hAnsi="楷体" w:hint="eastAsia"/>
                <w:kern w:val="0"/>
                <w:sz w:val="20"/>
                <w:szCs w:val="21"/>
              </w:rPr>
              <w:t>保温层厚度应满足绝热性能。</w:t>
            </w:r>
          </w:p>
          <w:p w14:paraId="43D42312" w14:textId="77777777" w:rsidR="00581272" w:rsidRDefault="00D72BEC">
            <w:pPr>
              <w:numPr>
                <w:ilvl w:val="0"/>
                <w:numId w:val="11"/>
              </w:numPr>
              <w:ind w:left="357" w:hanging="357"/>
              <w:rPr>
                <w:rFonts w:ascii="楷体" w:eastAsia="楷体" w:hAnsi="楷体"/>
                <w:kern w:val="0"/>
                <w:sz w:val="20"/>
                <w:szCs w:val="21"/>
              </w:rPr>
            </w:pPr>
            <w:r>
              <w:rPr>
                <w:rFonts w:ascii="楷体" w:eastAsia="楷体" w:hAnsi="楷体" w:hint="eastAsia"/>
                <w:kern w:val="0"/>
                <w:sz w:val="20"/>
                <w:szCs w:val="21"/>
              </w:rPr>
              <w:t>制作过程应遵守</w:t>
            </w:r>
            <w:r>
              <w:rPr>
                <w:rFonts w:ascii="楷体" w:eastAsia="楷体" w:hAnsi="楷体"/>
                <w:kern w:val="0"/>
                <w:sz w:val="20"/>
                <w:szCs w:val="21"/>
              </w:rPr>
              <w:t xml:space="preserve">GB/T 4272 </w:t>
            </w:r>
            <w:r>
              <w:rPr>
                <w:rFonts w:ascii="楷体" w:eastAsia="楷体" w:hAnsi="楷体" w:hint="eastAsia"/>
                <w:kern w:val="0"/>
                <w:sz w:val="20"/>
                <w:szCs w:val="21"/>
              </w:rPr>
              <w:t>《设备及管道绝热技术通则》的规定。</w:t>
            </w:r>
          </w:p>
          <w:p w14:paraId="3C524195" w14:textId="77777777" w:rsidR="00581272" w:rsidRDefault="00D72BEC">
            <w:pPr>
              <w:ind w:left="386" w:hangingChars="193" w:hanging="386"/>
              <w:jc w:val="left"/>
              <w:rPr>
                <w:rFonts w:ascii="楷体" w:eastAsia="楷体" w:hAnsi="楷体"/>
                <w:kern w:val="0"/>
                <w:sz w:val="20"/>
                <w:szCs w:val="21"/>
              </w:rPr>
            </w:pPr>
            <w:r>
              <w:rPr>
                <w:rFonts w:ascii="楷体" w:eastAsia="楷体" w:hAnsi="楷体"/>
                <w:kern w:val="0"/>
                <w:sz w:val="20"/>
                <w:szCs w:val="21"/>
              </w:rPr>
              <w:t>4</w:t>
            </w:r>
            <w:r>
              <w:rPr>
                <w:rFonts w:ascii="楷体" w:eastAsia="楷体" w:hAnsi="楷体"/>
                <w:kern w:val="0"/>
                <w:sz w:val="20"/>
                <w:szCs w:val="21"/>
              </w:rPr>
              <w:t>、如果管道采用自</w:t>
            </w:r>
            <w:proofErr w:type="gramStart"/>
            <w:r>
              <w:rPr>
                <w:rFonts w:ascii="楷体" w:eastAsia="楷体" w:hAnsi="楷体"/>
                <w:kern w:val="0"/>
                <w:sz w:val="20"/>
                <w:szCs w:val="21"/>
              </w:rPr>
              <w:t>限温伴热带</w:t>
            </w:r>
            <w:proofErr w:type="gramEnd"/>
            <w:r>
              <w:rPr>
                <w:rFonts w:ascii="楷体" w:eastAsia="楷体" w:hAnsi="楷体"/>
                <w:kern w:val="0"/>
                <w:sz w:val="20"/>
                <w:szCs w:val="21"/>
              </w:rPr>
              <w:t>，应满足</w:t>
            </w:r>
            <w:r>
              <w:rPr>
                <w:rFonts w:ascii="楷体" w:eastAsia="楷体" w:hAnsi="楷体"/>
                <w:kern w:val="0"/>
                <w:sz w:val="20"/>
                <w:szCs w:val="21"/>
              </w:rPr>
              <w:t xml:space="preserve">GB/T </w:t>
            </w:r>
            <w:r>
              <w:rPr>
                <w:rFonts w:ascii="楷体" w:eastAsia="楷体" w:hAnsi="楷体"/>
                <w:kern w:val="0"/>
                <w:sz w:val="20"/>
                <w:szCs w:val="21"/>
              </w:rPr>
              <w:t>19835-2005</w:t>
            </w:r>
            <w:r>
              <w:rPr>
                <w:rFonts w:ascii="楷体" w:eastAsia="楷体" w:hAnsi="楷体"/>
                <w:kern w:val="0"/>
                <w:sz w:val="20"/>
                <w:szCs w:val="21"/>
              </w:rPr>
              <w:t>《自限温伴热带》</w:t>
            </w:r>
            <w:r>
              <w:rPr>
                <w:rFonts w:ascii="楷体" w:eastAsia="楷体" w:hAnsi="楷体" w:hint="eastAsia"/>
                <w:kern w:val="0"/>
                <w:sz w:val="20"/>
                <w:szCs w:val="21"/>
              </w:rPr>
              <w:t>的要求。</w:t>
            </w:r>
          </w:p>
        </w:tc>
      </w:tr>
      <w:tr w:rsidR="00581272" w14:paraId="5F826D35" w14:textId="77777777">
        <w:trPr>
          <w:jc w:val="center"/>
        </w:trPr>
        <w:tc>
          <w:tcPr>
            <w:tcW w:w="817" w:type="dxa"/>
            <w:tcBorders>
              <w:left w:val="single" w:sz="4" w:space="0" w:color="auto"/>
            </w:tcBorders>
            <w:vAlign w:val="center"/>
          </w:tcPr>
          <w:p w14:paraId="41EF23A9" w14:textId="77777777" w:rsidR="00581272" w:rsidRDefault="00D72BEC">
            <w:pPr>
              <w:rPr>
                <w:rFonts w:ascii="楷体" w:eastAsia="楷体" w:hAnsi="楷体"/>
                <w:kern w:val="0"/>
                <w:sz w:val="20"/>
                <w:szCs w:val="21"/>
              </w:rPr>
            </w:pPr>
            <w:r>
              <w:rPr>
                <w:rFonts w:ascii="楷体" w:eastAsia="楷体" w:hAnsi="楷体"/>
                <w:kern w:val="0"/>
                <w:sz w:val="20"/>
                <w:szCs w:val="21"/>
              </w:rPr>
              <w:t>4</w:t>
            </w:r>
          </w:p>
        </w:tc>
        <w:tc>
          <w:tcPr>
            <w:tcW w:w="1391" w:type="dxa"/>
            <w:vAlign w:val="center"/>
          </w:tcPr>
          <w:p w14:paraId="0E37CFA2" w14:textId="77777777" w:rsidR="00581272" w:rsidRDefault="00D72BEC">
            <w:pPr>
              <w:rPr>
                <w:rFonts w:ascii="楷体" w:eastAsia="楷体" w:hAnsi="楷体"/>
                <w:kern w:val="0"/>
                <w:sz w:val="20"/>
                <w:szCs w:val="21"/>
              </w:rPr>
            </w:pPr>
            <w:r>
              <w:rPr>
                <w:rFonts w:ascii="楷体" w:eastAsia="楷体" w:hAnsi="楷体" w:hint="eastAsia"/>
                <w:kern w:val="0"/>
                <w:sz w:val="20"/>
                <w:szCs w:val="21"/>
              </w:rPr>
              <w:t>管路施工注意事项</w:t>
            </w:r>
          </w:p>
        </w:tc>
        <w:tc>
          <w:tcPr>
            <w:tcW w:w="6691" w:type="dxa"/>
            <w:tcBorders>
              <w:right w:val="single" w:sz="4" w:space="0" w:color="auto"/>
            </w:tcBorders>
            <w:vAlign w:val="center"/>
          </w:tcPr>
          <w:p w14:paraId="0E252709" w14:textId="77777777" w:rsidR="00581272" w:rsidRDefault="00D72BEC">
            <w:pPr>
              <w:numPr>
                <w:ilvl w:val="0"/>
                <w:numId w:val="12"/>
              </w:numPr>
              <w:ind w:left="357" w:hanging="357"/>
              <w:rPr>
                <w:rFonts w:ascii="楷体" w:eastAsia="楷体" w:hAnsi="楷体"/>
                <w:kern w:val="0"/>
                <w:sz w:val="20"/>
                <w:szCs w:val="21"/>
              </w:rPr>
            </w:pPr>
            <w:r>
              <w:rPr>
                <w:rFonts w:ascii="楷体" w:eastAsia="楷体" w:hAnsi="楷体"/>
                <w:kern w:val="0"/>
                <w:sz w:val="20"/>
                <w:szCs w:val="21"/>
              </w:rPr>
              <w:t>在自然循环管路中应安装排气阀，且上循环管路向水箱方向应为正坡，下循环管路为反坡。</w:t>
            </w:r>
          </w:p>
          <w:p w14:paraId="42574C0D" w14:textId="77777777" w:rsidR="00581272" w:rsidRDefault="00D72BEC">
            <w:pPr>
              <w:numPr>
                <w:ilvl w:val="0"/>
                <w:numId w:val="12"/>
              </w:numPr>
              <w:ind w:left="357" w:hanging="357"/>
              <w:rPr>
                <w:rFonts w:ascii="楷体" w:eastAsia="楷体" w:hAnsi="楷体"/>
                <w:kern w:val="0"/>
                <w:sz w:val="20"/>
                <w:szCs w:val="21"/>
              </w:rPr>
            </w:pPr>
            <w:r>
              <w:rPr>
                <w:rFonts w:ascii="楷体" w:eastAsia="楷体" w:hAnsi="楷体" w:hint="eastAsia"/>
                <w:kern w:val="0"/>
                <w:sz w:val="20"/>
                <w:szCs w:val="21"/>
              </w:rPr>
              <w:t>超过一定长度的管道要安装膨胀伸缩装置，保证管路系统能消除的热胀冷缩带来的危害。</w:t>
            </w:r>
          </w:p>
          <w:p w14:paraId="2A0D6903" w14:textId="77777777" w:rsidR="00581272" w:rsidRDefault="00D72BEC">
            <w:pPr>
              <w:rPr>
                <w:rFonts w:ascii="楷体" w:eastAsia="楷体" w:hAnsi="楷体"/>
                <w:kern w:val="0"/>
                <w:sz w:val="20"/>
                <w:szCs w:val="21"/>
              </w:rPr>
            </w:pPr>
            <w:r>
              <w:rPr>
                <w:rFonts w:ascii="楷体" w:eastAsia="楷体" w:hAnsi="楷体"/>
                <w:kern w:val="0"/>
                <w:sz w:val="20"/>
                <w:szCs w:val="21"/>
              </w:rPr>
              <w:t>3</w:t>
            </w:r>
            <w:r>
              <w:rPr>
                <w:rFonts w:ascii="楷体" w:eastAsia="楷体" w:hAnsi="楷体"/>
                <w:kern w:val="0"/>
                <w:sz w:val="20"/>
                <w:szCs w:val="21"/>
              </w:rPr>
              <w:t>、管路绝热过程中要减少冷桥和热桥的散热。</w:t>
            </w:r>
          </w:p>
        </w:tc>
      </w:tr>
      <w:tr w:rsidR="00581272" w14:paraId="2163BF3D" w14:textId="77777777">
        <w:trPr>
          <w:jc w:val="center"/>
        </w:trPr>
        <w:tc>
          <w:tcPr>
            <w:tcW w:w="817" w:type="dxa"/>
            <w:tcBorders>
              <w:left w:val="single" w:sz="4" w:space="0" w:color="auto"/>
            </w:tcBorders>
            <w:vAlign w:val="center"/>
          </w:tcPr>
          <w:p w14:paraId="29A47148" w14:textId="77777777" w:rsidR="00581272" w:rsidRDefault="00D72BEC">
            <w:pPr>
              <w:rPr>
                <w:rFonts w:ascii="楷体" w:eastAsia="楷体" w:hAnsi="楷体"/>
                <w:kern w:val="0"/>
                <w:sz w:val="20"/>
                <w:szCs w:val="21"/>
              </w:rPr>
            </w:pPr>
            <w:r>
              <w:rPr>
                <w:rFonts w:ascii="楷体" w:eastAsia="楷体" w:hAnsi="楷体"/>
                <w:kern w:val="0"/>
                <w:sz w:val="20"/>
                <w:szCs w:val="21"/>
              </w:rPr>
              <w:t>5</w:t>
            </w:r>
          </w:p>
        </w:tc>
        <w:tc>
          <w:tcPr>
            <w:tcW w:w="1391" w:type="dxa"/>
            <w:vAlign w:val="center"/>
          </w:tcPr>
          <w:p w14:paraId="249AA7A2" w14:textId="77777777" w:rsidR="00581272" w:rsidRDefault="00D72BEC">
            <w:pPr>
              <w:rPr>
                <w:rFonts w:ascii="楷体" w:eastAsia="楷体" w:hAnsi="楷体"/>
                <w:kern w:val="0"/>
                <w:sz w:val="20"/>
                <w:szCs w:val="21"/>
              </w:rPr>
            </w:pPr>
            <w:r>
              <w:rPr>
                <w:rFonts w:ascii="楷体" w:eastAsia="楷体" w:hAnsi="楷体" w:hint="eastAsia"/>
                <w:kern w:val="0"/>
                <w:sz w:val="20"/>
                <w:szCs w:val="21"/>
              </w:rPr>
              <w:t>阀门和水泵</w:t>
            </w:r>
          </w:p>
        </w:tc>
        <w:tc>
          <w:tcPr>
            <w:tcW w:w="6691" w:type="dxa"/>
            <w:tcBorders>
              <w:right w:val="single" w:sz="4" w:space="0" w:color="auto"/>
            </w:tcBorders>
            <w:vAlign w:val="center"/>
          </w:tcPr>
          <w:p w14:paraId="5C1DA879" w14:textId="77777777" w:rsidR="00581272" w:rsidRDefault="00D72BEC">
            <w:pPr>
              <w:numPr>
                <w:ilvl w:val="0"/>
                <w:numId w:val="13"/>
              </w:numPr>
              <w:ind w:left="357" w:hanging="357"/>
              <w:jc w:val="left"/>
              <w:rPr>
                <w:rFonts w:ascii="楷体" w:eastAsia="楷体" w:hAnsi="楷体"/>
                <w:kern w:val="0"/>
                <w:sz w:val="20"/>
                <w:szCs w:val="21"/>
              </w:rPr>
            </w:pPr>
            <w:r>
              <w:rPr>
                <w:rFonts w:ascii="楷体" w:eastAsia="楷体" w:hAnsi="楷体" w:hint="eastAsia"/>
                <w:kern w:val="0"/>
                <w:sz w:val="20"/>
                <w:szCs w:val="21"/>
              </w:rPr>
              <w:t>系统中使用的阀门要采用铜或不锈钢等金属材料，且对水质没有影响，耐温耐压性能满足设计要求。</w:t>
            </w:r>
          </w:p>
          <w:p w14:paraId="78D513C1" w14:textId="77777777" w:rsidR="00581272" w:rsidRDefault="00D72BEC">
            <w:pPr>
              <w:numPr>
                <w:ilvl w:val="0"/>
                <w:numId w:val="13"/>
              </w:numPr>
              <w:ind w:left="357" w:hanging="357"/>
              <w:jc w:val="left"/>
              <w:rPr>
                <w:rFonts w:ascii="楷体" w:eastAsia="楷体" w:hAnsi="楷体"/>
                <w:kern w:val="0"/>
                <w:sz w:val="20"/>
                <w:szCs w:val="21"/>
              </w:rPr>
            </w:pPr>
            <w:proofErr w:type="gramStart"/>
            <w:r>
              <w:rPr>
                <w:rFonts w:ascii="楷体" w:eastAsia="楷体" w:hAnsi="楷体" w:hint="eastAsia"/>
                <w:kern w:val="0"/>
                <w:sz w:val="20"/>
                <w:szCs w:val="21"/>
              </w:rPr>
              <w:t>循环泵需符合</w:t>
            </w:r>
            <w:proofErr w:type="gramEnd"/>
            <w:r>
              <w:rPr>
                <w:rFonts w:ascii="楷体" w:eastAsia="楷体" w:hAnsi="楷体" w:hint="eastAsia"/>
                <w:kern w:val="0"/>
                <w:sz w:val="20"/>
                <w:szCs w:val="21"/>
              </w:rPr>
              <w:t>国家标准要求。</w:t>
            </w:r>
          </w:p>
        </w:tc>
      </w:tr>
      <w:tr w:rsidR="00581272" w14:paraId="4A644423" w14:textId="77777777">
        <w:trPr>
          <w:jc w:val="center"/>
        </w:trPr>
        <w:tc>
          <w:tcPr>
            <w:tcW w:w="817" w:type="dxa"/>
            <w:tcBorders>
              <w:left w:val="single" w:sz="4" w:space="0" w:color="auto"/>
            </w:tcBorders>
            <w:vAlign w:val="center"/>
          </w:tcPr>
          <w:p w14:paraId="0AAC3ED6" w14:textId="77777777" w:rsidR="00581272" w:rsidRDefault="00D72BEC">
            <w:pPr>
              <w:rPr>
                <w:rFonts w:ascii="楷体" w:eastAsia="楷体" w:hAnsi="楷体"/>
                <w:kern w:val="0"/>
                <w:sz w:val="20"/>
                <w:szCs w:val="21"/>
              </w:rPr>
            </w:pPr>
            <w:r>
              <w:rPr>
                <w:rFonts w:ascii="楷体" w:eastAsia="楷体" w:hAnsi="楷体"/>
                <w:kern w:val="0"/>
                <w:sz w:val="20"/>
                <w:szCs w:val="21"/>
              </w:rPr>
              <w:t>6</w:t>
            </w:r>
          </w:p>
        </w:tc>
        <w:tc>
          <w:tcPr>
            <w:tcW w:w="1391" w:type="dxa"/>
            <w:vAlign w:val="center"/>
          </w:tcPr>
          <w:p w14:paraId="0CF349A6" w14:textId="77777777" w:rsidR="00581272" w:rsidRDefault="00D72BEC">
            <w:pPr>
              <w:rPr>
                <w:rFonts w:ascii="楷体" w:eastAsia="楷体" w:hAnsi="楷体"/>
                <w:kern w:val="0"/>
                <w:sz w:val="20"/>
                <w:szCs w:val="21"/>
              </w:rPr>
            </w:pPr>
            <w:r>
              <w:rPr>
                <w:rFonts w:ascii="楷体" w:eastAsia="楷体" w:hAnsi="楷体" w:hint="eastAsia"/>
                <w:kern w:val="0"/>
                <w:sz w:val="20"/>
                <w:szCs w:val="21"/>
              </w:rPr>
              <w:t>管道规格</w:t>
            </w:r>
            <w:r>
              <w:rPr>
                <w:rFonts w:ascii="楷体" w:eastAsia="楷体" w:hAnsi="楷体"/>
                <w:kern w:val="0"/>
                <w:sz w:val="20"/>
                <w:szCs w:val="21"/>
              </w:rPr>
              <w:t>0</w:t>
            </w:r>
          </w:p>
        </w:tc>
        <w:tc>
          <w:tcPr>
            <w:tcW w:w="6691" w:type="dxa"/>
            <w:tcBorders>
              <w:right w:val="single" w:sz="4" w:space="0" w:color="auto"/>
            </w:tcBorders>
            <w:vAlign w:val="center"/>
          </w:tcPr>
          <w:p w14:paraId="6C5D17BB" w14:textId="77777777" w:rsidR="00581272" w:rsidRDefault="00D72BEC">
            <w:pPr>
              <w:jc w:val="left"/>
              <w:rPr>
                <w:rFonts w:ascii="楷体" w:eastAsia="楷体" w:hAnsi="楷体"/>
                <w:kern w:val="0"/>
                <w:sz w:val="20"/>
                <w:szCs w:val="21"/>
              </w:rPr>
            </w:pPr>
            <w:r>
              <w:rPr>
                <w:rFonts w:ascii="楷体" w:eastAsia="楷体" w:hAnsi="楷体"/>
                <w:kern w:val="0"/>
                <w:sz w:val="20"/>
                <w:szCs w:val="21"/>
              </w:rPr>
              <w:t xml:space="preserve">L </w:t>
            </w:r>
          </w:p>
        </w:tc>
      </w:tr>
    </w:tbl>
    <w:p w14:paraId="0396DF71" w14:textId="77777777" w:rsidR="00581272" w:rsidRDefault="00581272">
      <w:pPr>
        <w:ind w:left="390"/>
        <w:jc w:val="center"/>
        <w:rPr>
          <w:rFonts w:ascii="楷体" w:eastAsia="楷体" w:hAnsi="楷体"/>
          <w:kern w:val="0"/>
          <w:szCs w:val="21"/>
        </w:rPr>
      </w:pPr>
    </w:p>
    <w:p w14:paraId="4E0694AB" w14:textId="77777777" w:rsidR="00581272" w:rsidRDefault="00D72BEC">
      <w:pPr>
        <w:pStyle w:val="1"/>
        <w:adjustRightInd w:val="0"/>
        <w:snapToGrid w:val="0"/>
        <w:spacing w:after="0" w:line="240" w:lineRule="auto"/>
        <w:rPr>
          <w:rFonts w:ascii="楷体" w:eastAsia="楷体" w:hAnsi="楷体"/>
          <w:b w:val="0"/>
          <w:bCs w:val="0"/>
          <w:sz w:val="24"/>
          <w:szCs w:val="24"/>
        </w:rPr>
      </w:pPr>
      <w:bookmarkStart w:id="92" w:name="_Toc461187214"/>
      <w:r>
        <w:rPr>
          <w:rFonts w:ascii="楷体" w:eastAsia="楷体" w:hAnsi="楷体"/>
          <w:b w:val="0"/>
          <w:bCs w:val="0"/>
          <w:sz w:val="24"/>
          <w:szCs w:val="24"/>
          <w:rPrChange w:id="93" w:author="ZQ" w:date="2023-06-05T10:00:00Z">
            <w:rPr>
              <w:rFonts w:ascii="楷体" w:eastAsia="楷体" w:hAnsi="楷体"/>
              <w:b w:val="0"/>
              <w:bCs w:val="0"/>
              <w:sz w:val="24"/>
              <w:szCs w:val="24"/>
              <w:highlight w:val="lightGray"/>
            </w:rPr>
          </w:rPrChange>
        </w:rPr>
        <w:lastRenderedPageBreak/>
        <w:t>5</w:t>
      </w:r>
      <w:r>
        <w:rPr>
          <w:rFonts w:ascii="楷体" w:eastAsia="楷体" w:hAnsi="楷体"/>
          <w:b w:val="0"/>
          <w:bCs w:val="0"/>
          <w:sz w:val="24"/>
          <w:szCs w:val="24"/>
          <w:rPrChange w:id="94" w:author="ZQ" w:date="2023-06-05T10:00:00Z">
            <w:rPr>
              <w:rFonts w:ascii="楷体" w:eastAsia="楷体" w:hAnsi="楷体"/>
              <w:b w:val="0"/>
              <w:bCs w:val="0"/>
              <w:sz w:val="24"/>
              <w:szCs w:val="24"/>
              <w:highlight w:val="lightGray"/>
            </w:rPr>
          </w:rPrChange>
        </w:rPr>
        <w:t>、</w:t>
      </w:r>
      <w:r>
        <w:rPr>
          <w:rFonts w:ascii="楷体" w:eastAsia="楷体" w:hAnsi="楷体" w:hint="eastAsia"/>
          <w:sz w:val="24"/>
          <w:szCs w:val="24"/>
        </w:rPr>
        <w:t>卫生性能技术要求</w:t>
      </w:r>
      <w:bookmarkEnd w:id="92"/>
    </w:p>
    <w:p w14:paraId="6D823AD0" w14:textId="77777777" w:rsidR="00581272" w:rsidRDefault="00D72BEC">
      <w:pPr>
        <w:ind w:left="390"/>
        <w:rPr>
          <w:rFonts w:ascii="楷体" w:eastAsia="楷体" w:hAnsi="楷体"/>
          <w:szCs w:val="21"/>
        </w:rPr>
      </w:pPr>
      <w:r>
        <w:rPr>
          <w:rFonts w:ascii="楷体" w:eastAsia="楷体" w:hAnsi="楷体" w:hint="eastAsia"/>
          <w:szCs w:val="21"/>
        </w:rPr>
        <w:t>水箱内胆及输送水路材料卫生性能符合生活饮用水输送设备要求，见表</w:t>
      </w:r>
      <w:r>
        <w:rPr>
          <w:rFonts w:ascii="楷体" w:eastAsia="楷体" w:hAnsi="楷体"/>
          <w:szCs w:val="21"/>
        </w:rPr>
        <w:t>7</w:t>
      </w:r>
      <w:r>
        <w:rPr>
          <w:rFonts w:ascii="楷体" w:eastAsia="楷体" w:hAnsi="楷体"/>
          <w:szCs w:val="21"/>
        </w:rPr>
        <w:t>。</w:t>
      </w:r>
    </w:p>
    <w:p w14:paraId="38171D79" w14:textId="77777777" w:rsidR="00581272" w:rsidRDefault="00D72BEC">
      <w:pPr>
        <w:jc w:val="center"/>
        <w:rPr>
          <w:rFonts w:ascii="楷体" w:eastAsia="楷体" w:hAnsi="楷体"/>
          <w:szCs w:val="21"/>
        </w:rPr>
      </w:pPr>
      <w:r>
        <w:rPr>
          <w:rFonts w:ascii="楷体" w:eastAsia="楷体" w:hAnsi="楷体" w:hint="eastAsia"/>
          <w:szCs w:val="21"/>
        </w:rPr>
        <w:t>表</w:t>
      </w:r>
      <w:r>
        <w:rPr>
          <w:rFonts w:ascii="楷体" w:eastAsia="楷体" w:hAnsi="楷体"/>
          <w:szCs w:val="21"/>
        </w:rPr>
        <w:t xml:space="preserve">8 </w:t>
      </w:r>
      <w:r>
        <w:rPr>
          <w:rFonts w:ascii="楷体" w:eastAsia="楷体" w:hAnsi="楷体"/>
          <w:szCs w:val="21"/>
        </w:rPr>
        <w:t>水箱内胆材料及输送材料卫生性能要求</w:t>
      </w:r>
    </w:p>
    <w:tbl>
      <w:tblPr>
        <w:tblStyle w:val="ab"/>
        <w:tblW w:w="7942" w:type="dxa"/>
        <w:jc w:val="center"/>
        <w:tblBorders>
          <w:left w:val="none" w:sz="0" w:space="0" w:color="auto"/>
          <w:right w:val="none" w:sz="0" w:space="0" w:color="auto"/>
        </w:tblBorders>
        <w:tblLayout w:type="fixed"/>
        <w:tblLook w:val="04A0" w:firstRow="1" w:lastRow="0" w:firstColumn="1" w:lastColumn="0" w:noHBand="0" w:noVBand="1"/>
      </w:tblPr>
      <w:tblGrid>
        <w:gridCol w:w="787"/>
        <w:gridCol w:w="3724"/>
        <w:gridCol w:w="3431"/>
      </w:tblGrid>
      <w:tr w:rsidR="00581272" w14:paraId="16DCFFAE" w14:textId="77777777">
        <w:trPr>
          <w:trHeight w:val="284"/>
          <w:jc w:val="center"/>
        </w:trPr>
        <w:tc>
          <w:tcPr>
            <w:tcW w:w="787" w:type="dxa"/>
            <w:tcBorders>
              <w:left w:val="single" w:sz="4" w:space="0" w:color="auto"/>
            </w:tcBorders>
            <w:vAlign w:val="center"/>
          </w:tcPr>
          <w:p w14:paraId="69D2719D"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序号</w:t>
            </w:r>
          </w:p>
        </w:tc>
        <w:tc>
          <w:tcPr>
            <w:tcW w:w="3724" w:type="dxa"/>
            <w:tcBorders>
              <w:left w:val="single" w:sz="4" w:space="0" w:color="auto"/>
            </w:tcBorders>
            <w:vAlign w:val="center"/>
          </w:tcPr>
          <w:p w14:paraId="495D78E3"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项目</w:t>
            </w:r>
          </w:p>
        </w:tc>
        <w:tc>
          <w:tcPr>
            <w:tcW w:w="3431" w:type="dxa"/>
            <w:tcBorders>
              <w:right w:val="single" w:sz="4" w:space="0" w:color="auto"/>
            </w:tcBorders>
            <w:vAlign w:val="center"/>
          </w:tcPr>
          <w:p w14:paraId="21F3890A"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卫生要求</w:t>
            </w:r>
          </w:p>
        </w:tc>
      </w:tr>
      <w:tr w:rsidR="00581272" w14:paraId="018319D4" w14:textId="77777777">
        <w:trPr>
          <w:trHeight w:val="284"/>
          <w:jc w:val="center"/>
        </w:trPr>
        <w:tc>
          <w:tcPr>
            <w:tcW w:w="787" w:type="dxa"/>
            <w:tcBorders>
              <w:left w:val="single" w:sz="4" w:space="0" w:color="auto"/>
            </w:tcBorders>
            <w:vAlign w:val="center"/>
          </w:tcPr>
          <w:p w14:paraId="37496EC8"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1</w:t>
            </w:r>
          </w:p>
        </w:tc>
        <w:tc>
          <w:tcPr>
            <w:tcW w:w="3724" w:type="dxa"/>
            <w:tcBorders>
              <w:left w:val="single" w:sz="4" w:space="0" w:color="auto"/>
            </w:tcBorders>
            <w:vAlign w:val="center"/>
          </w:tcPr>
          <w:p w14:paraId="172BCDD1"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色</w:t>
            </w:r>
          </w:p>
        </w:tc>
        <w:tc>
          <w:tcPr>
            <w:tcW w:w="3431" w:type="dxa"/>
            <w:tcBorders>
              <w:right w:val="single" w:sz="4" w:space="0" w:color="auto"/>
            </w:tcBorders>
            <w:vAlign w:val="center"/>
          </w:tcPr>
          <w:p w14:paraId="068398A1"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不增加色度</w:t>
            </w:r>
          </w:p>
        </w:tc>
      </w:tr>
      <w:tr w:rsidR="00581272" w14:paraId="047653CE" w14:textId="77777777">
        <w:trPr>
          <w:trHeight w:val="284"/>
          <w:jc w:val="center"/>
        </w:trPr>
        <w:tc>
          <w:tcPr>
            <w:tcW w:w="787" w:type="dxa"/>
            <w:tcBorders>
              <w:left w:val="single" w:sz="4" w:space="0" w:color="auto"/>
            </w:tcBorders>
            <w:vAlign w:val="center"/>
          </w:tcPr>
          <w:p w14:paraId="1D829C7B"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2</w:t>
            </w:r>
          </w:p>
        </w:tc>
        <w:tc>
          <w:tcPr>
            <w:tcW w:w="3724" w:type="dxa"/>
            <w:tcBorders>
              <w:left w:val="single" w:sz="4" w:space="0" w:color="auto"/>
            </w:tcBorders>
            <w:vAlign w:val="center"/>
          </w:tcPr>
          <w:p w14:paraId="36B9D295"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浑浊度</w:t>
            </w:r>
          </w:p>
        </w:tc>
        <w:tc>
          <w:tcPr>
            <w:tcW w:w="3431" w:type="dxa"/>
            <w:tcBorders>
              <w:right w:val="single" w:sz="4" w:space="0" w:color="auto"/>
            </w:tcBorders>
            <w:vAlign w:val="center"/>
          </w:tcPr>
          <w:p w14:paraId="11D07071"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增加量≤</w:t>
            </w:r>
            <w:r>
              <w:rPr>
                <w:rFonts w:ascii="楷体" w:eastAsia="楷体" w:hAnsi="楷体"/>
                <w:kern w:val="0"/>
                <w:sz w:val="20"/>
                <w:szCs w:val="21"/>
              </w:rPr>
              <w:t>0.5</w:t>
            </w:r>
            <w:r>
              <w:rPr>
                <w:rFonts w:ascii="楷体" w:eastAsia="楷体" w:hAnsi="楷体"/>
                <w:kern w:val="0"/>
                <w:sz w:val="20"/>
                <w:szCs w:val="21"/>
              </w:rPr>
              <w:t>度</w:t>
            </w:r>
          </w:p>
        </w:tc>
      </w:tr>
      <w:tr w:rsidR="00581272" w14:paraId="0D304D30" w14:textId="77777777">
        <w:trPr>
          <w:trHeight w:val="284"/>
          <w:jc w:val="center"/>
        </w:trPr>
        <w:tc>
          <w:tcPr>
            <w:tcW w:w="787" w:type="dxa"/>
            <w:tcBorders>
              <w:left w:val="single" w:sz="4" w:space="0" w:color="auto"/>
            </w:tcBorders>
            <w:vAlign w:val="center"/>
          </w:tcPr>
          <w:p w14:paraId="4A79B484"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3</w:t>
            </w:r>
          </w:p>
        </w:tc>
        <w:tc>
          <w:tcPr>
            <w:tcW w:w="3724" w:type="dxa"/>
            <w:tcBorders>
              <w:left w:val="single" w:sz="4" w:space="0" w:color="auto"/>
            </w:tcBorders>
            <w:vAlign w:val="center"/>
          </w:tcPr>
          <w:p w14:paraId="3A0F0C03"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臭和</w:t>
            </w:r>
            <w:proofErr w:type="gramStart"/>
            <w:r>
              <w:rPr>
                <w:rFonts w:ascii="楷体" w:eastAsia="楷体" w:hAnsi="楷体" w:hint="eastAsia"/>
                <w:kern w:val="0"/>
                <w:sz w:val="20"/>
                <w:szCs w:val="21"/>
              </w:rPr>
              <w:t>味</w:t>
            </w:r>
            <w:proofErr w:type="gramEnd"/>
          </w:p>
        </w:tc>
        <w:tc>
          <w:tcPr>
            <w:tcW w:w="3431" w:type="dxa"/>
            <w:tcBorders>
              <w:right w:val="single" w:sz="4" w:space="0" w:color="auto"/>
            </w:tcBorders>
            <w:vAlign w:val="center"/>
          </w:tcPr>
          <w:p w14:paraId="6E4CA3AE"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无异臭、异味</w:t>
            </w:r>
          </w:p>
        </w:tc>
      </w:tr>
      <w:tr w:rsidR="00581272" w14:paraId="3A30D5E4" w14:textId="77777777">
        <w:trPr>
          <w:trHeight w:val="284"/>
          <w:jc w:val="center"/>
        </w:trPr>
        <w:tc>
          <w:tcPr>
            <w:tcW w:w="787" w:type="dxa"/>
            <w:tcBorders>
              <w:left w:val="single" w:sz="4" w:space="0" w:color="auto"/>
            </w:tcBorders>
            <w:vAlign w:val="center"/>
          </w:tcPr>
          <w:p w14:paraId="110DF166"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4</w:t>
            </w:r>
          </w:p>
        </w:tc>
        <w:tc>
          <w:tcPr>
            <w:tcW w:w="3724" w:type="dxa"/>
            <w:tcBorders>
              <w:left w:val="single" w:sz="4" w:space="0" w:color="auto"/>
            </w:tcBorders>
            <w:vAlign w:val="center"/>
          </w:tcPr>
          <w:p w14:paraId="5EF28A0E"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肉眼可见物</w:t>
            </w:r>
          </w:p>
        </w:tc>
        <w:tc>
          <w:tcPr>
            <w:tcW w:w="3431" w:type="dxa"/>
            <w:tcBorders>
              <w:right w:val="single" w:sz="4" w:space="0" w:color="auto"/>
            </w:tcBorders>
            <w:vAlign w:val="center"/>
          </w:tcPr>
          <w:p w14:paraId="19A7172D"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不产生任何肉眼可见的碎片杂物等</w:t>
            </w:r>
          </w:p>
        </w:tc>
      </w:tr>
      <w:tr w:rsidR="00581272" w14:paraId="327FF75A" w14:textId="77777777">
        <w:trPr>
          <w:trHeight w:val="284"/>
          <w:jc w:val="center"/>
        </w:trPr>
        <w:tc>
          <w:tcPr>
            <w:tcW w:w="787" w:type="dxa"/>
            <w:tcBorders>
              <w:left w:val="single" w:sz="4" w:space="0" w:color="auto"/>
            </w:tcBorders>
            <w:vAlign w:val="center"/>
          </w:tcPr>
          <w:p w14:paraId="7E8A5CAC"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5</w:t>
            </w:r>
          </w:p>
        </w:tc>
        <w:tc>
          <w:tcPr>
            <w:tcW w:w="3724" w:type="dxa"/>
            <w:tcBorders>
              <w:left w:val="single" w:sz="4" w:space="0" w:color="auto"/>
            </w:tcBorders>
            <w:vAlign w:val="center"/>
          </w:tcPr>
          <w:p w14:paraId="1D123251"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PH</w:t>
            </w:r>
          </w:p>
        </w:tc>
        <w:tc>
          <w:tcPr>
            <w:tcW w:w="3431" w:type="dxa"/>
            <w:tcBorders>
              <w:right w:val="single" w:sz="4" w:space="0" w:color="auto"/>
            </w:tcBorders>
            <w:vAlign w:val="center"/>
          </w:tcPr>
          <w:p w14:paraId="5E20FC68"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不改变</w:t>
            </w:r>
            <w:r>
              <w:rPr>
                <w:rFonts w:ascii="楷体" w:eastAsia="楷体" w:hAnsi="楷体"/>
                <w:kern w:val="0"/>
                <w:sz w:val="20"/>
                <w:szCs w:val="21"/>
              </w:rPr>
              <w:t>PH</w:t>
            </w:r>
          </w:p>
        </w:tc>
      </w:tr>
      <w:tr w:rsidR="00581272" w14:paraId="0A9DC07A" w14:textId="77777777">
        <w:trPr>
          <w:trHeight w:val="284"/>
          <w:jc w:val="center"/>
        </w:trPr>
        <w:tc>
          <w:tcPr>
            <w:tcW w:w="787" w:type="dxa"/>
            <w:tcBorders>
              <w:left w:val="single" w:sz="4" w:space="0" w:color="auto"/>
            </w:tcBorders>
            <w:vAlign w:val="center"/>
          </w:tcPr>
          <w:p w14:paraId="7240FBCD"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6</w:t>
            </w:r>
          </w:p>
        </w:tc>
        <w:tc>
          <w:tcPr>
            <w:tcW w:w="3724" w:type="dxa"/>
            <w:tcBorders>
              <w:left w:val="single" w:sz="4" w:space="0" w:color="auto"/>
            </w:tcBorders>
            <w:vAlign w:val="center"/>
          </w:tcPr>
          <w:p w14:paraId="4208EBF2"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铁</w:t>
            </w:r>
          </w:p>
        </w:tc>
        <w:tc>
          <w:tcPr>
            <w:tcW w:w="3431" w:type="dxa"/>
            <w:tcBorders>
              <w:right w:val="single" w:sz="4" w:space="0" w:color="auto"/>
            </w:tcBorders>
            <w:vAlign w:val="center"/>
          </w:tcPr>
          <w:p w14:paraId="6B508225"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w:t>
            </w:r>
            <w:r>
              <w:rPr>
                <w:rFonts w:ascii="楷体" w:eastAsia="楷体" w:hAnsi="楷体"/>
                <w:kern w:val="0"/>
                <w:sz w:val="20"/>
                <w:szCs w:val="21"/>
              </w:rPr>
              <w:t xml:space="preserve"> 0.03 mg/l</w:t>
            </w:r>
          </w:p>
        </w:tc>
      </w:tr>
      <w:tr w:rsidR="00581272" w14:paraId="0206A15B" w14:textId="77777777">
        <w:trPr>
          <w:trHeight w:val="284"/>
          <w:jc w:val="center"/>
        </w:trPr>
        <w:tc>
          <w:tcPr>
            <w:tcW w:w="787" w:type="dxa"/>
            <w:tcBorders>
              <w:left w:val="single" w:sz="4" w:space="0" w:color="auto"/>
            </w:tcBorders>
            <w:vAlign w:val="center"/>
          </w:tcPr>
          <w:p w14:paraId="60EDC5AF"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7</w:t>
            </w:r>
          </w:p>
        </w:tc>
        <w:tc>
          <w:tcPr>
            <w:tcW w:w="3724" w:type="dxa"/>
            <w:tcBorders>
              <w:left w:val="single" w:sz="4" w:space="0" w:color="auto"/>
            </w:tcBorders>
            <w:vAlign w:val="center"/>
          </w:tcPr>
          <w:p w14:paraId="1CC5C1B6"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锰</w:t>
            </w:r>
          </w:p>
        </w:tc>
        <w:tc>
          <w:tcPr>
            <w:tcW w:w="3431" w:type="dxa"/>
            <w:tcBorders>
              <w:right w:val="single" w:sz="4" w:space="0" w:color="auto"/>
            </w:tcBorders>
            <w:vAlign w:val="center"/>
          </w:tcPr>
          <w:p w14:paraId="69A5359C"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w:t>
            </w:r>
            <w:r>
              <w:rPr>
                <w:rFonts w:ascii="楷体" w:eastAsia="楷体" w:hAnsi="楷体"/>
                <w:kern w:val="0"/>
                <w:sz w:val="20"/>
                <w:szCs w:val="21"/>
              </w:rPr>
              <w:t>0.01mg/l</w:t>
            </w:r>
          </w:p>
        </w:tc>
      </w:tr>
      <w:tr w:rsidR="00581272" w14:paraId="73EC2B49" w14:textId="77777777">
        <w:trPr>
          <w:trHeight w:val="284"/>
          <w:jc w:val="center"/>
        </w:trPr>
        <w:tc>
          <w:tcPr>
            <w:tcW w:w="787" w:type="dxa"/>
            <w:tcBorders>
              <w:left w:val="single" w:sz="4" w:space="0" w:color="auto"/>
            </w:tcBorders>
            <w:vAlign w:val="center"/>
          </w:tcPr>
          <w:p w14:paraId="5368C0F4"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8</w:t>
            </w:r>
          </w:p>
        </w:tc>
        <w:tc>
          <w:tcPr>
            <w:tcW w:w="3724" w:type="dxa"/>
            <w:tcBorders>
              <w:left w:val="single" w:sz="4" w:space="0" w:color="auto"/>
            </w:tcBorders>
            <w:vAlign w:val="center"/>
          </w:tcPr>
          <w:p w14:paraId="74BF2083"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铜</w:t>
            </w:r>
          </w:p>
        </w:tc>
        <w:tc>
          <w:tcPr>
            <w:tcW w:w="3431" w:type="dxa"/>
            <w:tcBorders>
              <w:right w:val="single" w:sz="4" w:space="0" w:color="auto"/>
            </w:tcBorders>
            <w:vAlign w:val="center"/>
          </w:tcPr>
          <w:p w14:paraId="634F4A8F"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w:t>
            </w:r>
            <w:r>
              <w:rPr>
                <w:rFonts w:ascii="楷体" w:eastAsia="楷体" w:hAnsi="楷体"/>
                <w:kern w:val="0"/>
                <w:sz w:val="20"/>
                <w:szCs w:val="21"/>
              </w:rPr>
              <w:t>0.1 mg/l</w:t>
            </w:r>
          </w:p>
        </w:tc>
      </w:tr>
      <w:tr w:rsidR="00581272" w14:paraId="385059EC" w14:textId="77777777">
        <w:trPr>
          <w:trHeight w:val="284"/>
          <w:jc w:val="center"/>
        </w:trPr>
        <w:tc>
          <w:tcPr>
            <w:tcW w:w="787" w:type="dxa"/>
            <w:tcBorders>
              <w:left w:val="single" w:sz="4" w:space="0" w:color="auto"/>
            </w:tcBorders>
            <w:vAlign w:val="center"/>
          </w:tcPr>
          <w:p w14:paraId="46457978"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9</w:t>
            </w:r>
          </w:p>
        </w:tc>
        <w:tc>
          <w:tcPr>
            <w:tcW w:w="3724" w:type="dxa"/>
            <w:tcBorders>
              <w:left w:val="single" w:sz="4" w:space="0" w:color="auto"/>
            </w:tcBorders>
            <w:vAlign w:val="center"/>
          </w:tcPr>
          <w:p w14:paraId="7251C470"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锌</w:t>
            </w:r>
          </w:p>
        </w:tc>
        <w:tc>
          <w:tcPr>
            <w:tcW w:w="3431" w:type="dxa"/>
            <w:tcBorders>
              <w:right w:val="single" w:sz="4" w:space="0" w:color="auto"/>
            </w:tcBorders>
            <w:vAlign w:val="center"/>
          </w:tcPr>
          <w:p w14:paraId="45E9E058"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w:t>
            </w:r>
            <w:r>
              <w:rPr>
                <w:rFonts w:ascii="楷体" w:eastAsia="楷体" w:hAnsi="楷体"/>
                <w:kern w:val="0"/>
                <w:sz w:val="20"/>
                <w:szCs w:val="21"/>
              </w:rPr>
              <w:t>0.1 mg/l</w:t>
            </w:r>
          </w:p>
        </w:tc>
      </w:tr>
      <w:tr w:rsidR="00581272" w14:paraId="00BD7F57" w14:textId="77777777">
        <w:trPr>
          <w:trHeight w:val="284"/>
          <w:jc w:val="center"/>
        </w:trPr>
        <w:tc>
          <w:tcPr>
            <w:tcW w:w="787" w:type="dxa"/>
            <w:tcBorders>
              <w:left w:val="single" w:sz="4" w:space="0" w:color="auto"/>
            </w:tcBorders>
            <w:vAlign w:val="center"/>
          </w:tcPr>
          <w:p w14:paraId="7D969749"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10</w:t>
            </w:r>
          </w:p>
        </w:tc>
        <w:tc>
          <w:tcPr>
            <w:tcW w:w="3724" w:type="dxa"/>
            <w:tcBorders>
              <w:left w:val="single" w:sz="4" w:space="0" w:color="auto"/>
            </w:tcBorders>
            <w:vAlign w:val="center"/>
          </w:tcPr>
          <w:p w14:paraId="1536C295"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挥发酚类（以苯酚计）</w:t>
            </w:r>
          </w:p>
        </w:tc>
        <w:tc>
          <w:tcPr>
            <w:tcW w:w="3431" w:type="dxa"/>
            <w:tcBorders>
              <w:right w:val="single" w:sz="4" w:space="0" w:color="auto"/>
            </w:tcBorders>
            <w:vAlign w:val="center"/>
          </w:tcPr>
          <w:p w14:paraId="70D399BB"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w:t>
            </w:r>
            <w:r>
              <w:rPr>
                <w:rFonts w:ascii="楷体" w:eastAsia="楷体" w:hAnsi="楷体"/>
                <w:kern w:val="0"/>
                <w:sz w:val="20"/>
                <w:szCs w:val="21"/>
              </w:rPr>
              <w:t>0.002 mg/l</w:t>
            </w:r>
          </w:p>
        </w:tc>
      </w:tr>
      <w:tr w:rsidR="00581272" w14:paraId="290C1288" w14:textId="77777777">
        <w:trPr>
          <w:trHeight w:val="284"/>
          <w:jc w:val="center"/>
        </w:trPr>
        <w:tc>
          <w:tcPr>
            <w:tcW w:w="787" w:type="dxa"/>
            <w:tcBorders>
              <w:left w:val="single" w:sz="4" w:space="0" w:color="auto"/>
            </w:tcBorders>
            <w:vAlign w:val="center"/>
          </w:tcPr>
          <w:p w14:paraId="00CAEF5F"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11</w:t>
            </w:r>
          </w:p>
        </w:tc>
        <w:tc>
          <w:tcPr>
            <w:tcW w:w="3724" w:type="dxa"/>
            <w:tcBorders>
              <w:left w:val="single" w:sz="4" w:space="0" w:color="auto"/>
            </w:tcBorders>
            <w:vAlign w:val="center"/>
          </w:tcPr>
          <w:p w14:paraId="044DBCEC"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砷</w:t>
            </w:r>
          </w:p>
        </w:tc>
        <w:tc>
          <w:tcPr>
            <w:tcW w:w="3431" w:type="dxa"/>
            <w:tcBorders>
              <w:right w:val="single" w:sz="4" w:space="0" w:color="auto"/>
            </w:tcBorders>
            <w:vAlign w:val="center"/>
          </w:tcPr>
          <w:p w14:paraId="35556B8F"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w:t>
            </w:r>
            <w:r>
              <w:rPr>
                <w:rFonts w:ascii="楷体" w:eastAsia="楷体" w:hAnsi="楷体"/>
                <w:kern w:val="0"/>
                <w:sz w:val="20"/>
                <w:szCs w:val="21"/>
              </w:rPr>
              <w:t>0.005 mg/l</w:t>
            </w:r>
          </w:p>
        </w:tc>
      </w:tr>
      <w:tr w:rsidR="00581272" w14:paraId="44923F45" w14:textId="77777777">
        <w:trPr>
          <w:trHeight w:val="284"/>
          <w:jc w:val="center"/>
        </w:trPr>
        <w:tc>
          <w:tcPr>
            <w:tcW w:w="787" w:type="dxa"/>
            <w:tcBorders>
              <w:left w:val="single" w:sz="4" w:space="0" w:color="auto"/>
            </w:tcBorders>
            <w:vAlign w:val="center"/>
          </w:tcPr>
          <w:p w14:paraId="4F2FB403"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12</w:t>
            </w:r>
          </w:p>
        </w:tc>
        <w:tc>
          <w:tcPr>
            <w:tcW w:w="3724" w:type="dxa"/>
            <w:tcBorders>
              <w:left w:val="single" w:sz="4" w:space="0" w:color="auto"/>
            </w:tcBorders>
            <w:vAlign w:val="center"/>
          </w:tcPr>
          <w:p w14:paraId="7419B14D"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汞</w:t>
            </w:r>
          </w:p>
        </w:tc>
        <w:tc>
          <w:tcPr>
            <w:tcW w:w="3431" w:type="dxa"/>
            <w:tcBorders>
              <w:right w:val="single" w:sz="4" w:space="0" w:color="auto"/>
            </w:tcBorders>
            <w:vAlign w:val="center"/>
          </w:tcPr>
          <w:p w14:paraId="18B3CB7D"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w:t>
            </w:r>
            <w:r>
              <w:rPr>
                <w:rFonts w:ascii="楷体" w:eastAsia="楷体" w:hAnsi="楷体"/>
                <w:kern w:val="0"/>
                <w:sz w:val="20"/>
                <w:szCs w:val="21"/>
              </w:rPr>
              <w:t>0.001 mg/l</w:t>
            </w:r>
          </w:p>
        </w:tc>
      </w:tr>
      <w:tr w:rsidR="00581272" w14:paraId="63C547A1" w14:textId="77777777">
        <w:trPr>
          <w:trHeight w:val="284"/>
          <w:jc w:val="center"/>
        </w:trPr>
        <w:tc>
          <w:tcPr>
            <w:tcW w:w="787" w:type="dxa"/>
            <w:tcBorders>
              <w:left w:val="single" w:sz="4" w:space="0" w:color="auto"/>
            </w:tcBorders>
            <w:vAlign w:val="center"/>
          </w:tcPr>
          <w:p w14:paraId="39921122"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13</w:t>
            </w:r>
          </w:p>
        </w:tc>
        <w:tc>
          <w:tcPr>
            <w:tcW w:w="3724" w:type="dxa"/>
            <w:tcBorders>
              <w:left w:val="single" w:sz="4" w:space="0" w:color="auto"/>
            </w:tcBorders>
            <w:vAlign w:val="center"/>
          </w:tcPr>
          <w:p w14:paraId="33A821BD"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铬（六价）</w:t>
            </w:r>
          </w:p>
        </w:tc>
        <w:tc>
          <w:tcPr>
            <w:tcW w:w="3431" w:type="dxa"/>
            <w:tcBorders>
              <w:right w:val="single" w:sz="4" w:space="0" w:color="auto"/>
            </w:tcBorders>
            <w:vAlign w:val="center"/>
          </w:tcPr>
          <w:p w14:paraId="54232813"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w:t>
            </w:r>
            <w:r>
              <w:rPr>
                <w:rFonts w:ascii="楷体" w:eastAsia="楷体" w:hAnsi="楷体"/>
                <w:kern w:val="0"/>
                <w:sz w:val="20"/>
                <w:szCs w:val="21"/>
              </w:rPr>
              <w:t>0.005 mg/l</w:t>
            </w:r>
          </w:p>
        </w:tc>
      </w:tr>
      <w:tr w:rsidR="00581272" w14:paraId="69CC6948" w14:textId="77777777">
        <w:trPr>
          <w:trHeight w:val="284"/>
          <w:jc w:val="center"/>
        </w:trPr>
        <w:tc>
          <w:tcPr>
            <w:tcW w:w="787" w:type="dxa"/>
            <w:tcBorders>
              <w:left w:val="single" w:sz="4" w:space="0" w:color="auto"/>
            </w:tcBorders>
            <w:vAlign w:val="center"/>
          </w:tcPr>
          <w:p w14:paraId="2259C674"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14</w:t>
            </w:r>
          </w:p>
        </w:tc>
        <w:tc>
          <w:tcPr>
            <w:tcW w:w="3724" w:type="dxa"/>
            <w:tcBorders>
              <w:left w:val="single" w:sz="4" w:space="0" w:color="auto"/>
            </w:tcBorders>
            <w:vAlign w:val="center"/>
          </w:tcPr>
          <w:p w14:paraId="691F173F"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镉</w:t>
            </w:r>
          </w:p>
        </w:tc>
        <w:tc>
          <w:tcPr>
            <w:tcW w:w="3431" w:type="dxa"/>
            <w:tcBorders>
              <w:right w:val="single" w:sz="4" w:space="0" w:color="auto"/>
            </w:tcBorders>
            <w:vAlign w:val="center"/>
          </w:tcPr>
          <w:p w14:paraId="68CBB42F"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w:t>
            </w:r>
            <w:r>
              <w:rPr>
                <w:rFonts w:ascii="楷体" w:eastAsia="楷体" w:hAnsi="楷体"/>
                <w:kern w:val="0"/>
                <w:sz w:val="20"/>
                <w:szCs w:val="21"/>
              </w:rPr>
              <w:t>0.001 mg/l</w:t>
            </w:r>
          </w:p>
        </w:tc>
      </w:tr>
      <w:tr w:rsidR="00581272" w14:paraId="631D6B24" w14:textId="77777777">
        <w:trPr>
          <w:trHeight w:val="284"/>
          <w:jc w:val="center"/>
        </w:trPr>
        <w:tc>
          <w:tcPr>
            <w:tcW w:w="787" w:type="dxa"/>
            <w:tcBorders>
              <w:left w:val="single" w:sz="4" w:space="0" w:color="auto"/>
            </w:tcBorders>
            <w:vAlign w:val="center"/>
          </w:tcPr>
          <w:p w14:paraId="61EFD2CF"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15</w:t>
            </w:r>
          </w:p>
        </w:tc>
        <w:tc>
          <w:tcPr>
            <w:tcW w:w="3724" w:type="dxa"/>
            <w:tcBorders>
              <w:left w:val="single" w:sz="4" w:space="0" w:color="auto"/>
            </w:tcBorders>
            <w:vAlign w:val="center"/>
          </w:tcPr>
          <w:p w14:paraId="48773F5E"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铅</w:t>
            </w:r>
          </w:p>
        </w:tc>
        <w:tc>
          <w:tcPr>
            <w:tcW w:w="3431" w:type="dxa"/>
            <w:tcBorders>
              <w:right w:val="single" w:sz="4" w:space="0" w:color="auto"/>
            </w:tcBorders>
            <w:vAlign w:val="center"/>
          </w:tcPr>
          <w:p w14:paraId="21C6CFC5"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w:t>
            </w:r>
            <w:r>
              <w:rPr>
                <w:rFonts w:ascii="楷体" w:eastAsia="楷体" w:hAnsi="楷体"/>
                <w:kern w:val="0"/>
                <w:sz w:val="20"/>
                <w:szCs w:val="21"/>
              </w:rPr>
              <w:t>0.005 mg/l</w:t>
            </w:r>
          </w:p>
        </w:tc>
      </w:tr>
      <w:tr w:rsidR="00581272" w14:paraId="212AB820" w14:textId="77777777">
        <w:trPr>
          <w:trHeight w:val="284"/>
          <w:jc w:val="center"/>
        </w:trPr>
        <w:tc>
          <w:tcPr>
            <w:tcW w:w="787" w:type="dxa"/>
            <w:tcBorders>
              <w:left w:val="single" w:sz="4" w:space="0" w:color="auto"/>
            </w:tcBorders>
            <w:vAlign w:val="center"/>
          </w:tcPr>
          <w:p w14:paraId="7AA43537"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16</w:t>
            </w:r>
          </w:p>
        </w:tc>
        <w:tc>
          <w:tcPr>
            <w:tcW w:w="3724" w:type="dxa"/>
            <w:tcBorders>
              <w:left w:val="single" w:sz="4" w:space="0" w:color="auto"/>
            </w:tcBorders>
            <w:vAlign w:val="center"/>
          </w:tcPr>
          <w:p w14:paraId="089A89D4"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银</w:t>
            </w:r>
          </w:p>
        </w:tc>
        <w:tc>
          <w:tcPr>
            <w:tcW w:w="3431" w:type="dxa"/>
            <w:tcBorders>
              <w:right w:val="single" w:sz="4" w:space="0" w:color="auto"/>
            </w:tcBorders>
            <w:vAlign w:val="center"/>
          </w:tcPr>
          <w:p w14:paraId="2BA62D75"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w:t>
            </w:r>
            <w:r>
              <w:rPr>
                <w:rFonts w:ascii="楷体" w:eastAsia="楷体" w:hAnsi="楷体"/>
                <w:kern w:val="0"/>
                <w:sz w:val="20"/>
                <w:szCs w:val="21"/>
              </w:rPr>
              <w:t>0.005 mg/l</w:t>
            </w:r>
          </w:p>
        </w:tc>
      </w:tr>
      <w:tr w:rsidR="00581272" w14:paraId="1F993C6B" w14:textId="77777777">
        <w:trPr>
          <w:trHeight w:val="284"/>
          <w:jc w:val="center"/>
        </w:trPr>
        <w:tc>
          <w:tcPr>
            <w:tcW w:w="787" w:type="dxa"/>
            <w:tcBorders>
              <w:left w:val="single" w:sz="4" w:space="0" w:color="auto"/>
            </w:tcBorders>
            <w:vAlign w:val="center"/>
          </w:tcPr>
          <w:p w14:paraId="7EE65633"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17</w:t>
            </w:r>
          </w:p>
        </w:tc>
        <w:tc>
          <w:tcPr>
            <w:tcW w:w="3724" w:type="dxa"/>
            <w:tcBorders>
              <w:left w:val="single" w:sz="4" w:space="0" w:color="auto"/>
            </w:tcBorders>
            <w:vAlign w:val="center"/>
          </w:tcPr>
          <w:p w14:paraId="6585D3AB"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氟化物</w:t>
            </w:r>
          </w:p>
        </w:tc>
        <w:tc>
          <w:tcPr>
            <w:tcW w:w="3431" w:type="dxa"/>
            <w:tcBorders>
              <w:right w:val="single" w:sz="4" w:space="0" w:color="auto"/>
            </w:tcBorders>
            <w:vAlign w:val="center"/>
          </w:tcPr>
          <w:p w14:paraId="5A162BC0"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w:t>
            </w:r>
            <w:r>
              <w:rPr>
                <w:rFonts w:ascii="楷体" w:eastAsia="楷体" w:hAnsi="楷体"/>
                <w:kern w:val="0"/>
                <w:sz w:val="20"/>
                <w:szCs w:val="21"/>
              </w:rPr>
              <w:t>0.1 mg/l</w:t>
            </w:r>
          </w:p>
        </w:tc>
      </w:tr>
      <w:tr w:rsidR="00581272" w14:paraId="1AC6C35A" w14:textId="77777777">
        <w:trPr>
          <w:trHeight w:val="284"/>
          <w:jc w:val="center"/>
        </w:trPr>
        <w:tc>
          <w:tcPr>
            <w:tcW w:w="787" w:type="dxa"/>
            <w:tcBorders>
              <w:left w:val="single" w:sz="4" w:space="0" w:color="auto"/>
            </w:tcBorders>
            <w:vAlign w:val="center"/>
          </w:tcPr>
          <w:p w14:paraId="54AF9C47"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18</w:t>
            </w:r>
          </w:p>
        </w:tc>
        <w:tc>
          <w:tcPr>
            <w:tcW w:w="3724" w:type="dxa"/>
            <w:tcBorders>
              <w:left w:val="single" w:sz="4" w:space="0" w:color="auto"/>
            </w:tcBorders>
            <w:vAlign w:val="center"/>
          </w:tcPr>
          <w:p w14:paraId="700B2D9A"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硝酸盐（以氮计）</w:t>
            </w:r>
          </w:p>
        </w:tc>
        <w:tc>
          <w:tcPr>
            <w:tcW w:w="3431" w:type="dxa"/>
            <w:tcBorders>
              <w:right w:val="single" w:sz="4" w:space="0" w:color="auto"/>
            </w:tcBorders>
            <w:vAlign w:val="center"/>
          </w:tcPr>
          <w:p w14:paraId="77E156AB"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w:t>
            </w:r>
            <w:r>
              <w:rPr>
                <w:rFonts w:ascii="楷体" w:eastAsia="楷体" w:hAnsi="楷体"/>
                <w:kern w:val="0"/>
                <w:sz w:val="20"/>
                <w:szCs w:val="21"/>
              </w:rPr>
              <w:t>2 mg/l</w:t>
            </w:r>
          </w:p>
        </w:tc>
      </w:tr>
      <w:tr w:rsidR="00581272" w14:paraId="6D20A8D2" w14:textId="77777777">
        <w:trPr>
          <w:trHeight w:val="284"/>
          <w:jc w:val="center"/>
        </w:trPr>
        <w:tc>
          <w:tcPr>
            <w:tcW w:w="787" w:type="dxa"/>
            <w:tcBorders>
              <w:left w:val="single" w:sz="4" w:space="0" w:color="auto"/>
            </w:tcBorders>
            <w:vAlign w:val="center"/>
          </w:tcPr>
          <w:p w14:paraId="56411675"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19</w:t>
            </w:r>
          </w:p>
        </w:tc>
        <w:tc>
          <w:tcPr>
            <w:tcW w:w="3724" w:type="dxa"/>
            <w:tcBorders>
              <w:left w:val="single" w:sz="4" w:space="0" w:color="auto"/>
            </w:tcBorders>
            <w:vAlign w:val="center"/>
          </w:tcPr>
          <w:p w14:paraId="1A075A47"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氯仿</w:t>
            </w:r>
          </w:p>
        </w:tc>
        <w:tc>
          <w:tcPr>
            <w:tcW w:w="3431" w:type="dxa"/>
            <w:tcBorders>
              <w:right w:val="single" w:sz="4" w:space="0" w:color="auto"/>
            </w:tcBorders>
            <w:vAlign w:val="center"/>
          </w:tcPr>
          <w:p w14:paraId="271F0C1E"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w:t>
            </w:r>
            <w:r>
              <w:rPr>
                <w:rFonts w:ascii="楷体" w:eastAsia="楷体" w:hAnsi="楷体"/>
                <w:kern w:val="0"/>
                <w:sz w:val="20"/>
                <w:szCs w:val="21"/>
              </w:rPr>
              <w:t>6μg/l</w:t>
            </w:r>
          </w:p>
        </w:tc>
      </w:tr>
      <w:tr w:rsidR="00581272" w14:paraId="5F408E38" w14:textId="77777777">
        <w:trPr>
          <w:trHeight w:val="284"/>
          <w:jc w:val="center"/>
        </w:trPr>
        <w:tc>
          <w:tcPr>
            <w:tcW w:w="787" w:type="dxa"/>
            <w:tcBorders>
              <w:left w:val="single" w:sz="4" w:space="0" w:color="auto"/>
            </w:tcBorders>
            <w:vAlign w:val="center"/>
          </w:tcPr>
          <w:p w14:paraId="18F97CE6"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20</w:t>
            </w:r>
          </w:p>
        </w:tc>
        <w:tc>
          <w:tcPr>
            <w:tcW w:w="3724" w:type="dxa"/>
            <w:tcBorders>
              <w:left w:val="single" w:sz="4" w:space="0" w:color="auto"/>
            </w:tcBorders>
            <w:vAlign w:val="center"/>
          </w:tcPr>
          <w:p w14:paraId="363939BB"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四氯化碳</w:t>
            </w:r>
          </w:p>
        </w:tc>
        <w:tc>
          <w:tcPr>
            <w:tcW w:w="3431" w:type="dxa"/>
            <w:tcBorders>
              <w:right w:val="single" w:sz="4" w:space="0" w:color="auto"/>
            </w:tcBorders>
            <w:vAlign w:val="center"/>
          </w:tcPr>
          <w:p w14:paraId="4C687AEC"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w:t>
            </w:r>
            <w:r>
              <w:rPr>
                <w:rFonts w:ascii="楷体" w:eastAsia="楷体" w:hAnsi="楷体"/>
                <w:kern w:val="0"/>
                <w:sz w:val="20"/>
                <w:szCs w:val="21"/>
              </w:rPr>
              <w:t>0.3μg/l</w:t>
            </w:r>
          </w:p>
        </w:tc>
      </w:tr>
      <w:tr w:rsidR="00581272" w14:paraId="3A32EDBD" w14:textId="77777777">
        <w:trPr>
          <w:trHeight w:val="284"/>
          <w:jc w:val="center"/>
        </w:trPr>
        <w:tc>
          <w:tcPr>
            <w:tcW w:w="787" w:type="dxa"/>
            <w:tcBorders>
              <w:left w:val="single" w:sz="4" w:space="0" w:color="auto"/>
            </w:tcBorders>
            <w:vAlign w:val="center"/>
          </w:tcPr>
          <w:p w14:paraId="4A9CD60E"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21</w:t>
            </w:r>
          </w:p>
        </w:tc>
        <w:tc>
          <w:tcPr>
            <w:tcW w:w="3724" w:type="dxa"/>
            <w:tcBorders>
              <w:left w:val="single" w:sz="4" w:space="0" w:color="auto"/>
            </w:tcBorders>
            <w:vAlign w:val="center"/>
          </w:tcPr>
          <w:p w14:paraId="7DCCBD82"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苯并（</w:t>
            </w:r>
            <w:r>
              <w:rPr>
                <w:rFonts w:ascii="楷体" w:eastAsia="楷体" w:hAnsi="楷体"/>
                <w:kern w:val="0"/>
                <w:sz w:val="20"/>
                <w:szCs w:val="21"/>
              </w:rPr>
              <w:t>a</w:t>
            </w:r>
            <w:r>
              <w:rPr>
                <w:rFonts w:ascii="楷体" w:eastAsia="楷体" w:hAnsi="楷体"/>
                <w:kern w:val="0"/>
                <w:sz w:val="20"/>
                <w:szCs w:val="21"/>
              </w:rPr>
              <w:t>）</w:t>
            </w:r>
            <w:proofErr w:type="gramStart"/>
            <w:r>
              <w:rPr>
                <w:rFonts w:ascii="楷体" w:eastAsia="楷体" w:hAnsi="楷体"/>
                <w:kern w:val="0"/>
                <w:sz w:val="20"/>
                <w:szCs w:val="21"/>
              </w:rPr>
              <w:t>芘</w:t>
            </w:r>
            <w:proofErr w:type="gramEnd"/>
          </w:p>
        </w:tc>
        <w:tc>
          <w:tcPr>
            <w:tcW w:w="3431" w:type="dxa"/>
            <w:tcBorders>
              <w:right w:val="single" w:sz="4" w:space="0" w:color="auto"/>
            </w:tcBorders>
            <w:vAlign w:val="center"/>
          </w:tcPr>
          <w:p w14:paraId="328F300B"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w:t>
            </w:r>
            <w:r>
              <w:rPr>
                <w:rFonts w:ascii="楷体" w:eastAsia="楷体" w:hAnsi="楷体"/>
                <w:kern w:val="0"/>
                <w:sz w:val="20"/>
                <w:szCs w:val="21"/>
              </w:rPr>
              <w:t>0.001μg/l</w:t>
            </w:r>
          </w:p>
        </w:tc>
      </w:tr>
      <w:tr w:rsidR="00581272" w14:paraId="5E91A813" w14:textId="77777777">
        <w:trPr>
          <w:trHeight w:val="284"/>
          <w:jc w:val="center"/>
        </w:trPr>
        <w:tc>
          <w:tcPr>
            <w:tcW w:w="787" w:type="dxa"/>
            <w:tcBorders>
              <w:left w:val="single" w:sz="4" w:space="0" w:color="auto"/>
            </w:tcBorders>
            <w:vAlign w:val="center"/>
          </w:tcPr>
          <w:p w14:paraId="4ED73A09"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22</w:t>
            </w:r>
          </w:p>
        </w:tc>
        <w:tc>
          <w:tcPr>
            <w:tcW w:w="3724" w:type="dxa"/>
            <w:tcBorders>
              <w:left w:val="single" w:sz="4" w:space="0" w:color="auto"/>
            </w:tcBorders>
            <w:vAlign w:val="center"/>
          </w:tcPr>
          <w:p w14:paraId="31DA44F6"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醛类</w:t>
            </w:r>
          </w:p>
        </w:tc>
        <w:tc>
          <w:tcPr>
            <w:tcW w:w="3431" w:type="dxa"/>
            <w:tcBorders>
              <w:right w:val="single" w:sz="4" w:space="0" w:color="auto"/>
            </w:tcBorders>
            <w:vAlign w:val="center"/>
          </w:tcPr>
          <w:p w14:paraId="1D94551B"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不得检出</w:t>
            </w:r>
          </w:p>
        </w:tc>
      </w:tr>
      <w:tr w:rsidR="00581272" w14:paraId="23AD07AC" w14:textId="77777777">
        <w:trPr>
          <w:trHeight w:val="284"/>
          <w:jc w:val="center"/>
        </w:trPr>
        <w:tc>
          <w:tcPr>
            <w:tcW w:w="787" w:type="dxa"/>
            <w:tcBorders>
              <w:left w:val="single" w:sz="4" w:space="0" w:color="auto"/>
            </w:tcBorders>
            <w:vAlign w:val="center"/>
          </w:tcPr>
          <w:p w14:paraId="14E9D4BF"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23</w:t>
            </w:r>
          </w:p>
        </w:tc>
        <w:tc>
          <w:tcPr>
            <w:tcW w:w="3724" w:type="dxa"/>
            <w:tcBorders>
              <w:left w:val="single" w:sz="4" w:space="0" w:color="auto"/>
            </w:tcBorders>
            <w:vAlign w:val="center"/>
          </w:tcPr>
          <w:p w14:paraId="69934FD1"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蒸发残渣</w:t>
            </w:r>
          </w:p>
        </w:tc>
        <w:tc>
          <w:tcPr>
            <w:tcW w:w="3431" w:type="dxa"/>
            <w:tcBorders>
              <w:right w:val="single" w:sz="4" w:space="0" w:color="auto"/>
            </w:tcBorders>
            <w:vAlign w:val="center"/>
          </w:tcPr>
          <w:p w14:paraId="5369FA1D"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增加量≤</w:t>
            </w:r>
            <w:r>
              <w:rPr>
                <w:rFonts w:ascii="楷体" w:eastAsia="楷体" w:hAnsi="楷体"/>
                <w:kern w:val="0"/>
                <w:sz w:val="20"/>
                <w:szCs w:val="21"/>
              </w:rPr>
              <w:t>10 mg/l</w:t>
            </w:r>
          </w:p>
        </w:tc>
      </w:tr>
      <w:tr w:rsidR="00581272" w14:paraId="3CFC854F" w14:textId="77777777">
        <w:trPr>
          <w:trHeight w:val="284"/>
          <w:jc w:val="center"/>
        </w:trPr>
        <w:tc>
          <w:tcPr>
            <w:tcW w:w="787" w:type="dxa"/>
            <w:tcBorders>
              <w:left w:val="single" w:sz="4" w:space="0" w:color="auto"/>
            </w:tcBorders>
            <w:vAlign w:val="center"/>
          </w:tcPr>
          <w:p w14:paraId="400C22DB"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24</w:t>
            </w:r>
          </w:p>
        </w:tc>
        <w:tc>
          <w:tcPr>
            <w:tcW w:w="3724" w:type="dxa"/>
            <w:tcBorders>
              <w:left w:val="single" w:sz="4" w:space="0" w:color="auto"/>
            </w:tcBorders>
            <w:vAlign w:val="center"/>
          </w:tcPr>
          <w:p w14:paraId="2CA20F71"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高锰酸钾消耗量（以氧气计）</w:t>
            </w:r>
          </w:p>
        </w:tc>
        <w:tc>
          <w:tcPr>
            <w:tcW w:w="3431" w:type="dxa"/>
            <w:tcBorders>
              <w:right w:val="single" w:sz="4" w:space="0" w:color="auto"/>
            </w:tcBorders>
            <w:vAlign w:val="center"/>
          </w:tcPr>
          <w:p w14:paraId="60371A65"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增加量≤</w:t>
            </w:r>
            <w:r>
              <w:rPr>
                <w:rFonts w:ascii="楷体" w:eastAsia="楷体" w:hAnsi="楷体"/>
                <w:kern w:val="0"/>
                <w:sz w:val="20"/>
                <w:szCs w:val="21"/>
              </w:rPr>
              <w:t>2 mg/l</w:t>
            </w:r>
          </w:p>
        </w:tc>
      </w:tr>
      <w:tr w:rsidR="00581272" w14:paraId="2EE303E8" w14:textId="77777777">
        <w:trPr>
          <w:trHeight w:val="284"/>
          <w:jc w:val="center"/>
        </w:trPr>
        <w:tc>
          <w:tcPr>
            <w:tcW w:w="787" w:type="dxa"/>
            <w:tcBorders>
              <w:left w:val="single" w:sz="4" w:space="0" w:color="auto"/>
            </w:tcBorders>
            <w:vAlign w:val="center"/>
          </w:tcPr>
          <w:p w14:paraId="3E9301C3"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kern w:val="0"/>
                <w:sz w:val="20"/>
                <w:szCs w:val="21"/>
              </w:rPr>
              <w:t>25</w:t>
            </w:r>
          </w:p>
        </w:tc>
        <w:tc>
          <w:tcPr>
            <w:tcW w:w="3724" w:type="dxa"/>
            <w:tcBorders>
              <w:left w:val="single" w:sz="4" w:space="0" w:color="auto"/>
            </w:tcBorders>
            <w:vAlign w:val="center"/>
          </w:tcPr>
          <w:p w14:paraId="28B77C6B"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放射性物质</w:t>
            </w:r>
          </w:p>
        </w:tc>
        <w:tc>
          <w:tcPr>
            <w:tcW w:w="3431" w:type="dxa"/>
            <w:tcBorders>
              <w:right w:val="single" w:sz="4" w:space="0" w:color="auto"/>
            </w:tcBorders>
            <w:vAlign w:val="center"/>
          </w:tcPr>
          <w:p w14:paraId="222CE1E6" w14:textId="77777777" w:rsidR="00581272" w:rsidRDefault="00D72BEC">
            <w:pPr>
              <w:autoSpaceDE w:val="0"/>
              <w:autoSpaceDN w:val="0"/>
              <w:adjustRightInd w:val="0"/>
              <w:rPr>
                <w:rFonts w:ascii="楷体" w:eastAsia="楷体" w:hAnsi="楷体"/>
                <w:kern w:val="0"/>
                <w:sz w:val="20"/>
                <w:szCs w:val="21"/>
              </w:rPr>
            </w:pPr>
            <w:r>
              <w:rPr>
                <w:rFonts w:ascii="楷体" w:eastAsia="楷体" w:hAnsi="楷体" w:hint="eastAsia"/>
                <w:kern w:val="0"/>
                <w:sz w:val="20"/>
                <w:szCs w:val="21"/>
              </w:rPr>
              <w:t>不增加放射性</w:t>
            </w:r>
          </w:p>
        </w:tc>
      </w:tr>
    </w:tbl>
    <w:p w14:paraId="56199C78" w14:textId="77777777" w:rsidR="00581272" w:rsidRDefault="00581272">
      <w:pPr>
        <w:ind w:left="390"/>
        <w:rPr>
          <w:rFonts w:ascii="楷体" w:eastAsia="楷体" w:hAnsi="楷体"/>
        </w:rPr>
      </w:pPr>
    </w:p>
    <w:p w14:paraId="2F94827C" w14:textId="77777777" w:rsidR="00581272" w:rsidRDefault="00D72BEC">
      <w:pPr>
        <w:pStyle w:val="1"/>
        <w:adjustRightInd w:val="0"/>
        <w:snapToGrid w:val="0"/>
        <w:spacing w:before="0" w:after="0" w:line="240" w:lineRule="auto"/>
        <w:rPr>
          <w:rFonts w:ascii="楷体" w:eastAsia="楷体" w:hAnsi="楷体"/>
          <w:sz w:val="24"/>
          <w:szCs w:val="24"/>
        </w:rPr>
      </w:pPr>
      <w:bookmarkStart w:id="95" w:name="_Toc461187215"/>
      <w:r>
        <w:rPr>
          <w:rFonts w:ascii="楷体" w:eastAsia="楷体" w:hAnsi="楷体"/>
          <w:sz w:val="24"/>
          <w:szCs w:val="24"/>
        </w:rPr>
        <w:t>6</w:t>
      </w:r>
      <w:r>
        <w:rPr>
          <w:rFonts w:ascii="楷体" w:eastAsia="楷体" w:hAnsi="楷体"/>
          <w:sz w:val="24"/>
          <w:szCs w:val="24"/>
        </w:rPr>
        <w:t>、控制系统技术要求</w:t>
      </w:r>
      <w:bookmarkEnd w:id="95"/>
    </w:p>
    <w:p w14:paraId="6F5E8F2F" w14:textId="77777777" w:rsidR="00581272" w:rsidRDefault="00D72BEC">
      <w:pPr>
        <w:pStyle w:val="ae"/>
        <w:ind w:left="360" w:firstLineChars="0" w:firstLine="0"/>
        <w:jc w:val="left"/>
        <w:rPr>
          <w:rFonts w:ascii="楷体" w:eastAsia="楷体" w:hAnsi="楷体"/>
          <w:kern w:val="0"/>
          <w:szCs w:val="21"/>
        </w:rPr>
      </w:pPr>
      <w:r>
        <w:rPr>
          <w:rFonts w:ascii="楷体" w:eastAsia="楷体" w:hAnsi="楷体" w:hint="eastAsia"/>
          <w:kern w:val="0"/>
          <w:szCs w:val="21"/>
        </w:rPr>
        <w:t>太阳能控制系统符合标准</w:t>
      </w:r>
      <w:r>
        <w:rPr>
          <w:rFonts w:ascii="楷体" w:eastAsia="楷体" w:hAnsi="楷体"/>
          <w:kern w:val="0"/>
          <w:szCs w:val="21"/>
        </w:rPr>
        <w:t>GB/T 23888 -2009</w:t>
      </w:r>
      <w:r>
        <w:rPr>
          <w:rFonts w:ascii="楷体" w:eastAsia="楷体" w:hAnsi="楷体" w:hint="eastAsia"/>
          <w:kern w:val="0"/>
          <w:szCs w:val="21"/>
        </w:rPr>
        <w:t>，具体技术指标见表</w:t>
      </w:r>
      <w:r>
        <w:rPr>
          <w:rFonts w:ascii="楷体" w:eastAsia="楷体" w:hAnsi="楷体"/>
          <w:kern w:val="0"/>
          <w:szCs w:val="21"/>
        </w:rPr>
        <w:t>8.</w:t>
      </w:r>
    </w:p>
    <w:p w14:paraId="19A7EA80" w14:textId="77777777" w:rsidR="00581272" w:rsidRDefault="00D72BEC">
      <w:pPr>
        <w:pStyle w:val="ae"/>
        <w:ind w:left="360" w:firstLineChars="0" w:firstLine="0"/>
        <w:jc w:val="center"/>
        <w:rPr>
          <w:rFonts w:ascii="楷体" w:eastAsia="楷体" w:hAnsi="楷体"/>
          <w:kern w:val="0"/>
          <w:szCs w:val="21"/>
        </w:rPr>
      </w:pPr>
      <w:r>
        <w:rPr>
          <w:rFonts w:ascii="楷体" w:eastAsia="楷体" w:hAnsi="楷体" w:hint="eastAsia"/>
          <w:kern w:val="0"/>
          <w:szCs w:val="21"/>
        </w:rPr>
        <w:t>表</w:t>
      </w:r>
      <w:r>
        <w:rPr>
          <w:rFonts w:ascii="楷体" w:eastAsia="楷体" w:hAnsi="楷体"/>
          <w:kern w:val="0"/>
          <w:szCs w:val="21"/>
        </w:rPr>
        <w:t xml:space="preserve">9 </w:t>
      </w:r>
      <w:r>
        <w:rPr>
          <w:rFonts w:ascii="楷体" w:eastAsia="楷体" w:hAnsi="楷体"/>
          <w:kern w:val="0"/>
          <w:szCs w:val="21"/>
        </w:rPr>
        <w:t>太阳能热水系统技术要求</w:t>
      </w:r>
    </w:p>
    <w:tbl>
      <w:tblPr>
        <w:tblStyle w:val="15"/>
        <w:tblW w:w="8899" w:type="dxa"/>
        <w:jc w:val="center"/>
        <w:tblBorders>
          <w:left w:val="none" w:sz="0" w:space="0" w:color="auto"/>
          <w:right w:val="none" w:sz="0" w:space="0" w:color="auto"/>
        </w:tblBorders>
        <w:tblLayout w:type="fixed"/>
        <w:tblLook w:val="04A0" w:firstRow="1" w:lastRow="0" w:firstColumn="1" w:lastColumn="0" w:noHBand="0" w:noVBand="1"/>
      </w:tblPr>
      <w:tblGrid>
        <w:gridCol w:w="817"/>
        <w:gridCol w:w="1391"/>
        <w:gridCol w:w="6691"/>
      </w:tblGrid>
      <w:tr w:rsidR="00581272" w14:paraId="6B97AE73" w14:textId="77777777">
        <w:trPr>
          <w:jc w:val="center"/>
        </w:trPr>
        <w:tc>
          <w:tcPr>
            <w:tcW w:w="817" w:type="dxa"/>
            <w:tcBorders>
              <w:left w:val="single" w:sz="4" w:space="0" w:color="auto"/>
            </w:tcBorders>
            <w:vAlign w:val="center"/>
          </w:tcPr>
          <w:p w14:paraId="59DBDDAE" w14:textId="77777777" w:rsidR="00581272" w:rsidRDefault="00D72BEC">
            <w:pPr>
              <w:rPr>
                <w:rFonts w:ascii="楷体" w:eastAsia="楷体" w:hAnsi="楷体"/>
                <w:kern w:val="0"/>
                <w:sz w:val="20"/>
                <w:szCs w:val="21"/>
              </w:rPr>
            </w:pPr>
            <w:r>
              <w:rPr>
                <w:rFonts w:ascii="楷体" w:eastAsia="楷体" w:hAnsi="楷体" w:hint="eastAsia"/>
                <w:kern w:val="0"/>
                <w:sz w:val="20"/>
                <w:szCs w:val="21"/>
              </w:rPr>
              <w:t>序号</w:t>
            </w:r>
          </w:p>
        </w:tc>
        <w:tc>
          <w:tcPr>
            <w:tcW w:w="1391" w:type="dxa"/>
            <w:vAlign w:val="center"/>
          </w:tcPr>
          <w:p w14:paraId="62D44A5B" w14:textId="77777777" w:rsidR="00581272" w:rsidRDefault="00D72BEC">
            <w:pPr>
              <w:rPr>
                <w:rFonts w:ascii="楷体" w:eastAsia="楷体" w:hAnsi="楷体"/>
                <w:kern w:val="0"/>
                <w:sz w:val="20"/>
                <w:szCs w:val="21"/>
              </w:rPr>
            </w:pPr>
            <w:r>
              <w:rPr>
                <w:rFonts w:ascii="楷体" w:eastAsia="楷体" w:hAnsi="楷体" w:hint="eastAsia"/>
                <w:kern w:val="0"/>
                <w:sz w:val="20"/>
                <w:szCs w:val="21"/>
              </w:rPr>
              <w:t>内容</w:t>
            </w:r>
          </w:p>
        </w:tc>
        <w:tc>
          <w:tcPr>
            <w:tcW w:w="6691" w:type="dxa"/>
            <w:tcBorders>
              <w:right w:val="single" w:sz="4" w:space="0" w:color="auto"/>
            </w:tcBorders>
            <w:vAlign w:val="center"/>
          </w:tcPr>
          <w:p w14:paraId="05355F5A" w14:textId="77777777" w:rsidR="00581272" w:rsidRDefault="00D72BEC">
            <w:pPr>
              <w:rPr>
                <w:rFonts w:ascii="楷体" w:eastAsia="楷体" w:hAnsi="楷体"/>
                <w:kern w:val="0"/>
                <w:sz w:val="20"/>
                <w:szCs w:val="21"/>
              </w:rPr>
            </w:pPr>
            <w:r>
              <w:rPr>
                <w:rFonts w:ascii="楷体" w:eastAsia="楷体" w:hAnsi="楷体" w:hint="eastAsia"/>
                <w:kern w:val="0"/>
                <w:sz w:val="20"/>
                <w:szCs w:val="21"/>
              </w:rPr>
              <w:t>技术要求</w:t>
            </w:r>
          </w:p>
        </w:tc>
      </w:tr>
      <w:tr w:rsidR="00581272" w14:paraId="066AFDD7" w14:textId="77777777">
        <w:trPr>
          <w:jc w:val="center"/>
        </w:trPr>
        <w:tc>
          <w:tcPr>
            <w:tcW w:w="817" w:type="dxa"/>
            <w:tcBorders>
              <w:left w:val="single" w:sz="4" w:space="0" w:color="auto"/>
            </w:tcBorders>
            <w:vAlign w:val="center"/>
          </w:tcPr>
          <w:p w14:paraId="350C58CE" w14:textId="77777777" w:rsidR="00581272" w:rsidRDefault="00D72BEC">
            <w:pPr>
              <w:rPr>
                <w:rFonts w:ascii="楷体" w:eastAsia="楷体" w:hAnsi="楷体"/>
                <w:kern w:val="0"/>
                <w:sz w:val="20"/>
                <w:szCs w:val="21"/>
              </w:rPr>
            </w:pPr>
            <w:r>
              <w:rPr>
                <w:rFonts w:ascii="楷体" w:eastAsia="楷体" w:hAnsi="楷体"/>
                <w:kern w:val="0"/>
                <w:sz w:val="20"/>
                <w:szCs w:val="21"/>
              </w:rPr>
              <w:t>1</w:t>
            </w:r>
          </w:p>
        </w:tc>
        <w:tc>
          <w:tcPr>
            <w:tcW w:w="1391" w:type="dxa"/>
            <w:vAlign w:val="center"/>
          </w:tcPr>
          <w:p w14:paraId="35B7A763" w14:textId="77777777" w:rsidR="00581272" w:rsidRDefault="00D72BEC">
            <w:pPr>
              <w:rPr>
                <w:rFonts w:ascii="楷体" w:eastAsia="楷体" w:hAnsi="楷体"/>
                <w:kern w:val="0"/>
                <w:sz w:val="20"/>
                <w:szCs w:val="21"/>
              </w:rPr>
            </w:pPr>
            <w:r>
              <w:rPr>
                <w:rFonts w:ascii="楷体" w:eastAsia="楷体" w:hAnsi="楷体" w:hint="eastAsia"/>
                <w:kern w:val="0"/>
                <w:sz w:val="20"/>
                <w:szCs w:val="21"/>
              </w:rPr>
              <w:t>电气安全性能</w:t>
            </w:r>
          </w:p>
        </w:tc>
        <w:tc>
          <w:tcPr>
            <w:tcW w:w="6691" w:type="dxa"/>
            <w:tcBorders>
              <w:right w:val="single" w:sz="4" w:space="0" w:color="auto"/>
            </w:tcBorders>
            <w:vAlign w:val="center"/>
          </w:tcPr>
          <w:p w14:paraId="619D3E8E" w14:textId="77777777" w:rsidR="00581272" w:rsidRDefault="00D72BEC">
            <w:pPr>
              <w:jc w:val="left"/>
              <w:rPr>
                <w:rFonts w:ascii="楷体" w:eastAsia="楷体" w:hAnsi="楷体"/>
                <w:kern w:val="0"/>
                <w:sz w:val="20"/>
                <w:szCs w:val="21"/>
              </w:rPr>
            </w:pPr>
            <w:r>
              <w:rPr>
                <w:rFonts w:ascii="楷体" w:eastAsia="楷体" w:hAnsi="楷体"/>
                <w:kern w:val="0"/>
                <w:sz w:val="20"/>
                <w:szCs w:val="21"/>
              </w:rPr>
              <w:t>1</w:t>
            </w:r>
            <w:r>
              <w:rPr>
                <w:rFonts w:ascii="楷体" w:eastAsia="楷体" w:hAnsi="楷体"/>
                <w:kern w:val="0"/>
                <w:sz w:val="20"/>
                <w:szCs w:val="21"/>
              </w:rPr>
              <w:t>、电气性能要满足《家用和类似用途电器的安全：通用要求</w:t>
            </w:r>
            <w:r>
              <w:rPr>
                <w:rFonts w:ascii="楷体" w:eastAsia="楷体" w:hAnsi="楷体"/>
                <w:kern w:val="0"/>
                <w:sz w:val="20"/>
                <w:szCs w:val="21"/>
              </w:rPr>
              <w:t>GB4706.1</w:t>
            </w:r>
            <w:r>
              <w:rPr>
                <w:rFonts w:ascii="楷体" w:eastAsia="楷体" w:hAnsi="楷体"/>
                <w:kern w:val="0"/>
                <w:sz w:val="20"/>
                <w:szCs w:val="21"/>
              </w:rPr>
              <w:t>》的要求。</w:t>
            </w:r>
          </w:p>
          <w:p w14:paraId="6875B343" w14:textId="77777777" w:rsidR="00581272" w:rsidRDefault="00D72BEC">
            <w:pPr>
              <w:rPr>
                <w:rFonts w:ascii="楷体" w:eastAsia="楷体" w:hAnsi="楷体"/>
                <w:kern w:val="0"/>
                <w:sz w:val="20"/>
                <w:szCs w:val="21"/>
              </w:rPr>
            </w:pPr>
            <w:r>
              <w:rPr>
                <w:rFonts w:ascii="楷体" w:eastAsia="楷体" w:hAnsi="楷体"/>
                <w:kern w:val="0"/>
                <w:sz w:val="20"/>
                <w:szCs w:val="21"/>
              </w:rPr>
              <w:t>2</w:t>
            </w:r>
            <w:r>
              <w:rPr>
                <w:rFonts w:ascii="楷体" w:eastAsia="楷体" w:hAnsi="楷体"/>
                <w:kern w:val="0"/>
                <w:sz w:val="20"/>
                <w:szCs w:val="21"/>
              </w:rPr>
              <w:t>、控制器应具有漏电保护装置，动作电流应符合</w:t>
            </w:r>
            <w:r>
              <w:rPr>
                <w:rFonts w:ascii="楷体" w:eastAsia="楷体" w:hAnsi="楷体"/>
                <w:kern w:val="0"/>
                <w:sz w:val="20"/>
                <w:szCs w:val="21"/>
              </w:rPr>
              <w:t>GB13955</w:t>
            </w:r>
            <w:r>
              <w:rPr>
                <w:rFonts w:ascii="楷体" w:eastAsia="楷体" w:hAnsi="楷体"/>
                <w:kern w:val="0"/>
                <w:sz w:val="20"/>
                <w:szCs w:val="21"/>
              </w:rPr>
              <w:t>中的规定，达到漏电动作条件后</w:t>
            </w:r>
            <w:r>
              <w:rPr>
                <w:rFonts w:ascii="楷体" w:eastAsia="楷体" w:hAnsi="楷体" w:hint="eastAsia"/>
                <w:kern w:val="0"/>
                <w:sz w:val="20"/>
                <w:szCs w:val="21"/>
              </w:rPr>
              <w:t>，</w:t>
            </w:r>
            <w:proofErr w:type="gramStart"/>
            <w:r>
              <w:rPr>
                <w:rFonts w:ascii="楷体" w:eastAsia="楷体" w:hAnsi="楷体"/>
                <w:kern w:val="0"/>
                <w:sz w:val="20"/>
                <w:szCs w:val="21"/>
              </w:rPr>
              <w:t>应全极断开</w:t>
            </w:r>
            <w:proofErr w:type="gramEnd"/>
            <w:r>
              <w:rPr>
                <w:rFonts w:ascii="楷体" w:eastAsia="楷体" w:hAnsi="楷体"/>
                <w:kern w:val="0"/>
                <w:sz w:val="20"/>
                <w:szCs w:val="21"/>
              </w:rPr>
              <w:t>漏电保护装置的供电电源。</w:t>
            </w:r>
          </w:p>
        </w:tc>
      </w:tr>
      <w:tr w:rsidR="00581272" w14:paraId="45CB6A2A" w14:textId="77777777">
        <w:trPr>
          <w:jc w:val="center"/>
        </w:trPr>
        <w:tc>
          <w:tcPr>
            <w:tcW w:w="817" w:type="dxa"/>
            <w:tcBorders>
              <w:left w:val="single" w:sz="4" w:space="0" w:color="auto"/>
            </w:tcBorders>
            <w:vAlign w:val="center"/>
          </w:tcPr>
          <w:p w14:paraId="5198D52E" w14:textId="77777777" w:rsidR="00581272" w:rsidRDefault="00D72BEC">
            <w:pPr>
              <w:rPr>
                <w:rFonts w:ascii="楷体" w:eastAsia="楷体" w:hAnsi="楷体"/>
                <w:kern w:val="0"/>
                <w:sz w:val="20"/>
                <w:szCs w:val="21"/>
              </w:rPr>
            </w:pPr>
            <w:r>
              <w:rPr>
                <w:rFonts w:ascii="楷体" w:eastAsia="楷体" w:hAnsi="楷体"/>
                <w:kern w:val="0"/>
                <w:sz w:val="20"/>
                <w:szCs w:val="21"/>
              </w:rPr>
              <w:t>2</w:t>
            </w:r>
          </w:p>
        </w:tc>
        <w:tc>
          <w:tcPr>
            <w:tcW w:w="1391" w:type="dxa"/>
            <w:vAlign w:val="center"/>
          </w:tcPr>
          <w:p w14:paraId="6F3728C3" w14:textId="77777777" w:rsidR="00581272" w:rsidRDefault="00D72BEC">
            <w:pPr>
              <w:rPr>
                <w:rFonts w:ascii="楷体" w:eastAsia="楷体" w:hAnsi="楷体"/>
                <w:kern w:val="0"/>
                <w:sz w:val="20"/>
                <w:szCs w:val="21"/>
              </w:rPr>
            </w:pPr>
            <w:r>
              <w:rPr>
                <w:rFonts w:ascii="楷体" w:eastAsia="楷体" w:hAnsi="楷体" w:hint="eastAsia"/>
                <w:kern w:val="0"/>
                <w:sz w:val="20"/>
                <w:szCs w:val="21"/>
              </w:rPr>
              <w:t>时间显示及误差</w:t>
            </w:r>
          </w:p>
        </w:tc>
        <w:tc>
          <w:tcPr>
            <w:tcW w:w="6691" w:type="dxa"/>
            <w:tcBorders>
              <w:right w:val="single" w:sz="4" w:space="0" w:color="auto"/>
            </w:tcBorders>
            <w:vAlign w:val="center"/>
          </w:tcPr>
          <w:p w14:paraId="3223C5FD" w14:textId="77777777" w:rsidR="00581272" w:rsidRDefault="00D72BEC">
            <w:pPr>
              <w:numPr>
                <w:ilvl w:val="0"/>
                <w:numId w:val="14"/>
              </w:numPr>
              <w:rPr>
                <w:rFonts w:ascii="楷体" w:eastAsia="楷体" w:hAnsi="楷体"/>
                <w:kern w:val="0"/>
                <w:sz w:val="20"/>
                <w:szCs w:val="21"/>
              </w:rPr>
            </w:pPr>
            <w:r>
              <w:rPr>
                <w:rFonts w:ascii="楷体" w:eastAsia="楷体" w:hAnsi="楷体" w:hint="eastAsia"/>
                <w:kern w:val="0"/>
                <w:sz w:val="20"/>
                <w:szCs w:val="21"/>
              </w:rPr>
              <w:t>控制系统应有时间显示功能。</w:t>
            </w:r>
          </w:p>
          <w:p w14:paraId="216F4C36" w14:textId="77777777" w:rsidR="00581272" w:rsidRDefault="00D72BEC">
            <w:pPr>
              <w:rPr>
                <w:rFonts w:ascii="楷体" w:eastAsia="楷体" w:hAnsi="楷体"/>
                <w:kern w:val="0"/>
                <w:sz w:val="20"/>
                <w:szCs w:val="21"/>
              </w:rPr>
            </w:pPr>
            <w:r>
              <w:rPr>
                <w:rFonts w:ascii="楷体" w:eastAsia="楷体" w:hAnsi="楷体"/>
                <w:kern w:val="0"/>
                <w:sz w:val="20"/>
                <w:szCs w:val="21"/>
              </w:rPr>
              <w:t>2</w:t>
            </w:r>
            <w:r>
              <w:rPr>
                <w:rFonts w:ascii="楷体" w:eastAsia="楷体" w:hAnsi="楷体"/>
                <w:kern w:val="0"/>
                <w:sz w:val="20"/>
                <w:szCs w:val="21"/>
              </w:rPr>
              <w:t>、</w:t>
            </w:r>
            <w:r>
              <w:rPr>
                <w:rFonts w:ascii="楷体" w:eastAsia="楷体" w:hAnsi="楷体"/>
                <w:kern w:val="0"/>
                <w:sz w:val="20"/>
                <w:szCs w:val="21"/>
              </w:rPr>
              <w:t>允许的定时时间误差为</w:t>
            </w:r>
            <w:r>
              <w:rPr>
                <w:rFonts w:ascii="楷体" w:eastAsia="楷体" w:hAnsi="楷体"/>
                <w:kern w:val="0"/>
                <w:sz w:val="20"/>
                <w:szCs w:val="21"/>
              </w:rPr>
              <w:t>±1s</w:t>
            </w:r>
            <w:r>
              <w:rPr>
                <w:rFonts w:ascii="楷体" w:eastAsia="楷体" w:hAnsi="楷体" w:hint="eastAsia"/>
                <w:kern w:val="0"/>
                <w:sz w:val="20"/>
                <w:szCs w:val="21"/>
              </w:rPr>
              <w:t>。</w:t>
            </w:r>
          </w:p>
        </w:tc>
      </w:tr>
      <w:tr w:rsidR="00581272" w14:paraId="263E5FED" w14:textId="77777777">
        <w:trPr>
          <w:jc w:val="center"/>
        </w:trPr>
        <w:tc>
          <w:tcPr>
            <w:tcW w:w="817" w:type="dxa"/>
            <w:tcBorders>
              <w:left w:val="single" w:sz="4" w:space="0" w:color="auto"/>
            </w:tcBorders>
            <w:vAlign w:val="center"/>
          </w:tcPr>
          <w:p w14:paraId="27B4B017" w14:textId="77777777" w:rsidR="00581272" w:rsidRDefault="00D72BEC">
            <w:pPr>
              <w:rPr>
                <w:rFonts w:ascii="楷体" w:eastAsia="楷体" w:hAnsi="楷体"/>
                <w:kern w:val="0"/>
                <w:sz w:val="20"/>
                <w:szCs w:val="21"/>
              </w:rPr>
            </w:pPr>
            <w:r>
              <w:rPr>
                <w:rFonts w:ascii="楷体" w:eastAsia="楷体" w:hAnsi="楷体"/>
                <w:kern w:val="0"/>
                <w:sz w:val="20"/>
                <w:szCs w:val="21"/>
              </w:rPr>
              <w:lastRenderedPageBreak/>
              <w:t>3</w:t>
            </w:r>
          </w:p>
        </w:tc>
        <w:tc>
          <w:tcPr>
            <w:tcW w:w="1391" w:type="dxa"/>
            <w:vAlign w:val="center"/>
          </w:tcPr>
          <w:p w14:paraId="59D42C3C" w14:textId="77777777" w:rsidR="00581272" w:rsidRDefault="00D72BEC">
            <w:pPr>
              <w:rPr>
                <w:rFonts w:ascii="楷体" w:eastAsia="楷体" w:hAnsi="楷体"/>
                <w:kern w:val="0"/>
                <w:sz w:val="20"/>
                <w:szCs w:val="21"/>
              </w:rPr>
            </w:pPr>
            <w:r>
              <w:rPr>
                <w:rFonts w:ascii="楷体" w:eastAsia="楷体" w:hAnsi="楷体" w:hint="eastAsia"/>
                <w:kern w:val="0"/>
                <w:sz w:val="20"/>
                <w:szCs w:val="21"/>
              </w:rPr>
              <w:t>温度显示及误差</w:t>
            </w:r>
          </w:p>
        </w:tc>
        <w:tc>
          <w:tcPr>
            <w:tcW w:w="6691" w:type="dxa"/>
            <w:tcBorders>
              <w:right w:val="single" w:sz="4" w:space="0" w:color="auto"/>
            </w:tcBorders>
            <w:vAlign w:val="center"/>
          </w:tcPr>
          <w:p w14:paraId="3BB1D762" w14:textId="77777777" w:rsidR="00581272" w:rsidRDefault="00D72BEC">
            <w:pPr>
              <w:jc w:val="left"/>
              <w:rPr>
                <w:rFonts w:ascii="楷体" w:eastAsia="楷体" w:hAnsi="楷体"/>
                <w:kern w:val="0"/>
                <w:sz w:val="20"/>
                <w:szCs w:val="21"/>
              </w:rPr>
            </w:pPr>
            <w:r>
              <w:rPr>
                <w:rFonts w:ascii="楷体" w:eastAsia="楷体" w:hAnsi="楷体"/>
                <w:kern w:val="0"/>
                <w:sz w:val="20"/>
                <w:szCs w:val="21"/>
              </w:rPr>
              <w:t>1</w:t>
            </w:r>
            <w:r>
              <w:rPr>
                <w:rFonts w:ascii="楷体" w:eastAsia="楷体" w:hAnsi="楷体"/>
                <w:kern w:val="0"/>
                <w:sz w:val="20"/>
                <w:szCs w:val="21"/>
              </w:rPr>
              <w:t>、温度显示分度为</w:t>
            </w:r>
            <w:r>
              <w:rPr>
                <w:rFonts w:ascii="楷体" w:eastAsia="楷体" w:hAnsi="楷体"/>
                <w:kern w:val="0"/>
                <w:sz w:val="20"/>
                <w:szCs w:val="21"/>
              </w:rPr>
              <w:t>1℃</w:t>
            </w:r>
            <w:r>
              <w:rPr>
                <w:rFonts w:ascii="楷体" w:eastAsia="楷体" w:hAnsi="楷体"/>
                <w:kern w:val="0"/>
                <w:sz w:val="20"/>
                <w:szCs w:val="21"/>
              </w:rPr>
              <w:t>，显示值应稳定。</w:t>
            </w:r>
          </w:p>
          <w:p w14:paraId="30A09F6C" w14:textId="77777777" w:rsidR="00581272" w:rsidRDefault="00D72BEC">
            <w:pPr>
              <w:ind w:left="386" w:hangingChars="193" w:hanging="386"/>
              <w:jc w:val="left"/>
              <w:rPr>
                <w:rFonts w:ascii="楷体" w:eastAsia="楷体" w:hAnsi="楷体"/>
                <w:kern w:val="0"/>
                <w:sz w:val="20"/>
                <w:szCs w:val="21"/>
              </w:rPr>
            </w:pPr>
            <w:r>
              <w:rPr>
                <w:rFonts w:ascii="楷体" w:eastAsia="楷体" w:hAnsi="楷体"/>
                <w:kern w:val="0"/>
                <w:sz w:val="20"/>
                <w:szCs w:val="21"/>
              </w:rPr>
              <w:t>2</w:t>
            </w:r>
            <w:r>
              <w:rPr>
                <w:rFonts w:ascii="楷体" w:eastAsia="楷体" w:hAnsi="楷体"/>
                <w:kern w:val="0"/>
                <w:sz w:val="20"/>
                <w:szCs w:val="21"/>
              </w:rPr>
              <w:t>、</w:t>
            </w:r>
            <w:proofErr w:type="gramStart"/>
            <w:r>
              <w:rPr>
                <w:rFonts w:ascii="楷体" w:eastAsia="楷体" w:hAnsi="楷体"/>
                <w:kern w:val="0"/>
                <w:sz w:val="20"/>
                <w:szCs w:val="21"/>
              </w:rPr>
              <w:t>集热器的</w:t>
            </w:r>
            <w:proofErr w:type="gramEnd"/>
            <w:r>
              <w:rPr>
                <w:rFonts w:ascii="楷体" w:eastAsia="楷体" w:hAnsi="楷体"/>
                <w:kern w:val="0"/>
                <w:sz w:val="20"/>
                <w:szCs w:val="21"/>
              </w:rPr>
              <w:t>温度显示精度为</w:t>
            </w:r>
            <w:r>
              <w:rPr>
                <w:rFonts w:ascii="楷体" w:eastAsia="楷体" w:hAnsi="楷体"/>
                <w:kern w:val="0"/>
                <w:sz w:val="20"/>
                <w:szCs w:val="21"/>
              </w:rPr>
              <w:t>±2℃</w:t>
            </w:r>
            <w:r>
              <w:rPr>
                <w:rFonts w:ascii="楷体" w:eastAsia="楷体" w:hAnsi="楷体"/>
                <w:kern w:val="0"/>
                <w:sz w:val="20"/>
                <w:szCs w:val="21"/>
              </w:rPr>
              <w:t>，</w:t>
            </w:r>
            <w:r>
              <w:rPr>
                <w:rFonts w:ascii="楷体" w:eastAsia="楷体" w:hAnsi="楷体" w:hint="eastAsia"/>
                <w:kern w:val="0"/>
                <w:sz w:val="20"/>
                <w:szCs w:val="21"/>
              </w:rPr>
              <w:t>最小显示范围为</w:t>
            </w:r>
            <w:r>
              <w:rPr>
                <w:rFonts w:ascii="楷体" w:eastAsia="楷体" w:hAnsi="楷体"/>
                <w:kern w:val="0"/>
                <w:sz w:val="20"/>
                <w:szCs w:val="21"/>
              </w:rPr>
              <w:t>0-99℃</w:t>
            </w:r>
            <w:r>
              <w:rPr>
                <w:rFonts w:ascii="楷体" w:eastAsia="楷体" w:hAnsi="楷体"/>
                <w:kern w:val="0"/>
                <w:sz w:val="20"/>
                <w:szCs w:val="21"/>
              </w:rPr>
              <w:t>。</w:t>
            </w:r>
          </w:p>
          <w:p w14:paraId="1D10BD64" w14:textId="77777777" w:rsidR="00581272" w:rsidRDefault="00D72BEC">
            <w:pPr>
              <w:ind w:left="386" w:hangingChars="193" w:hanging="386"/>
              <w:jc w:val="left"/>
              <w:rPr>
                <w:rFonts w:ascii="楷体" w:eastAsia="楷体" w:hAnsi="楷体"/>
                <w:kern w:val="0"/>
                <w:sz w:val="20"/>
                <w:szCs w:val="21"/>
              </w:rPr>
            </w:pPr>
            <w:r>
              <w:rPr>
                <w:rFonts w:ascii="楷体" w:eastAsia="楷体" w:hAnsi="楷体"/>
                <w:kern w:val="0"/>
                <w:sz w:val="20"/>
                <w:szCs w:val="21"/>
              </w:rPr>
              <w:t>3</w:t>
            </w:r>
            <w:r>
              <w:rPr>
                <w:rFonts w:ascii="楷体" w:eastAsia="楷体" w:hAnsi="楷体"/>
                <w:kern w:val="0"/>
                <w:sz w:val="20"/>
                <w:szCs w:val="21"/>
              </w:rPr>
              <w:t>、储热水箱的温度在</w:t>
            </w:r>
            <w:r>
              <w:rPr>
                <w:rFonts w:ascii="楷体" w:eastAsia="楷体" w:hAnsi="楷体"/>
                <w:kern w:val="0"/>
                <w:sz w:val="20"/>
                <w:szCs w:val="21"/>
              </w:rPr>
              <w:t>0℃</w:t>
            </w:r>
            <w:r>
              <w:rPr>
                <w:rFonts w:ascii="楷体" w:eastAsia="楷体" w:hAnsi="楷体"/>
                <w:kern w:val="0"/>
                <w:sz w:val="20"/>
                <w:szCs w:val="21"/>
              </w:rPr>
              <w:t>～</w:t>
            </w:r>
            <w:r>
              <w:rPr>
                <w:rFonts w:ascii="楷体" w:eastAsia="楷体" w:hAnsi="楷体"/>
                <w:kern w:val="0"/>
                <w:sz w:val="20"/>
                <w:szCs w:val="21"/>
              </w:rPr>
              <w:t>99℃</w:t>
            </w:r>
            <w:r>
              <w:rPr>
                <w:rFonts w:ascii="楷体" w:eastAsia="楷体" w:hAnsi="楷体"/>
                <w:kern w:val="0"/>
                <w:sz w:val="20"/>
                <w:szCs w:val="21"/>
              </w:rPr>
              <w:t>范围内</w:t>
            </w:r>
            <w:r>
              <w:rPr>
                <w:rFonts w:ascii="楷体" w:eastAsia="楷体" w:hAnsi="楷体" w:hint="eastAsia"/>
                <w:kern w:val="0"/>
                <w:sz w:val="20"/>
                <w:szCs w:val="21"/>
              </w:rPr>
              <w:t>，</w:t>
            </w:r>
            <w:r>
              <w:rPr>
                <w:rFonts w:ascii="楷体" w:eastAsia="楷体" w:hAnsi="楷体"/>
                <w:kern w:val="0"/>
                <w:sz w:val="20"/>
                <w:szCs w:val="21"/>
              </w:rPr>
              <w:t>显示精度为</w:t>
            </w:r>
            <w:r>
              <w:rPr>
                <w:rFonts w:ascii="楷体" w:eastAsia="楷体" w:hAnsi="楷体"/>
                <w:kern w:val="0"/>
                <w:sz w:val="20"/>
                <w:szCs w:val="21"/>
              </w:rPr>
              <w:t>±1℃</w:t>
            </w:r>
            <w:r>
              <w:rPr>
                <w:rFonts w:ascii="楷体" w:eastAsia="楷体" w:hAnsi="楷体"/>
                <w:kern w:val="0"/>
                <w:sz w:val="20"/>
                <w:szCs w:val="21"/>
              </w:rPr>
              <w:t>。</w:t>
            </w:r>
          </w:p>
        </w:tc>
      </w:tr>
      <w:tr w:rsidR="00581272" w14:paraId="7A4633FF" w14:textId="77777777">
        <w:trPr>
          <w:jc w:val="center"/>
        </w:trPr>
        <w:tc>
          <w:tcPr>
            <w:tcW w:w="817" w:type="dxa"/>
            <w:tcBorders>
              <w:left w:val="single" w:sz="4" w:space="0" w:color="auto"/>
            </w:tcBorders>
            <w:vAlign w:val="center"/>
          </w:tcPr>
          <w:p w14:paraId="41F2BC39" w14:textId="77777777" w:rsidR="00581272" w:rsidRDefault="00D72BEC">
            <w:pPr>
              <w:rPr>
                <w:rFonts w:ascii="楷体" w:eastAsia="楷体" w:hAnsi="楷体"/>
                <w:kern w:val="0"/>
                <w:sz w:val="20"/>
                <w:szCs w:val="21"/>
              </w:rPr>
            </w:pPr>
            <w:r>
              <w:rPr>
                <w:rFonts w:ascii="楷体" w:eastAsia="楷体" w:hAnsi="楷体"/>
                <w:kern w:val="0"/>
                <w:sz w:val="20"/>
                <w:szCs w:val="21"/>
              </w:rPr>
              <w:t>4</w:t>
            </w:r>
          </w:p>
        </w:tc>
        <w:tc>
          <w:tcPr>
            <w:tcW w:w="1391" w:type="dxa"/>
            <w:vAlign w:val="center"/>
          </w:tcPr>
          <w:p w14:paraId="182BA83B" w14:textId="77777777" w:rsidR="00581272" w:rsidRDefault="00D72BEC">
            <w:pPr>
              <w:rPr>
                <w:rFonts w:ascii="楷体" w:eastAsia="楷体" w:hAnsi="楷体"/>
                <w:kern w:val="0"/>
                <w:sz w:val="20"/>
                <w:szCs w:val="21"/>
              </w:rPr>
            </w:pPr>
            <w:r>
              <w:rPr>
                <w:rFonts w:ascii="楷体" w:eastAsia="楷体" w:hAnsi="楷体" w:hint="eastAsia"/>
                <w:kern w:val="0"/>
                <w:sz w:val="20"/>
                <w:szCs w:val="21"/>
              </w:rPr>
              <w:t>水位显示</w:t>
            </w:r>
          </w:p>
        </w:tc>
        <w:tc>
          <w:tcPr>
            <w:tcW w:w="6691" w:type="dxa"/>
            <w:tcBorders>
              <w:right w:val="single" w:sz="4" w:space="0" w:color="auto"/>
            </w:tcBorders>
            <w:vAlign w:val="center"/>
          </w:tcPr>
          <w:p w14:paraId="5DE1AAE3" w14:textId="77777777" w:rsidR="00581272" w:rsidRDefault="00D72BEC">
            <w:pPr>
              <w:jc w:val="left"/>
              <w:rPr>
                <w:rFonts w:ascii="楷体" w:eastAsia="楷体" w:hAnsi="楷体"/>
                <w:kern w:val="0"/>
                <w:sz w:val="20"/>
                <w:szCs w:val="21"/>
              </w:rPr>
            </w:pPr>
            <w:r>
              <w:rPr>
                <w:rFonts w:ascii="楷体" w:eastAsia="楷体" w:hAnsi="楷体"/>
                <w:kern w:val="0"/>
                <w:sz w:val="20"/>
                <w:szCs w:val="21"/>
              </w:rPr>
              <w:t>1</w:t>
            </w:r>
            <w:r>
              <w:rPr>
                <w:rFonts w:ascii="楷体" w:eastAsia="楷体" w:hAnsi="楷体"/>
                <w:kern w:val="0"/>
                <w:sz w:val="20"/>
                <w:szCs w:val="21"/>
              </w:rPr>
              <w:t>、水位显示可以是百分比</w:t>
            </w:r>
            <w:proofErr w:type="gramStart"/>
            <w:r>
              <w:rPr>
                <w:rFonts w:ascii="楷体" w:eastAsia="楷体" w:hAnsi="楷体"/>
                <w:kern w:val="0"/>
                <w:sz w:val="20"/>
                <w:szCs w:val="21"/>
              </w:rPr>
              <w:t>式连续</w:t>
            </w:r>
            <w:proofErr w:type="gramEnd"/>
            <w:r>
              <w:rPr>
                <w:rFonts w:ascii="楷体" w:eastAsia="楷体" w:hAnsi="楷体"/>
                <w:kern w:val="0"/>
                <w:sz w:val="20"/>
                <w:szCs w:val="21"/>
              </w:rPr>
              <w:t>水位也可以是分段式显示水位</w:t>
            </w:r>
          </w:p>
          <w:p w14:paraId="35659CEF" w14:textId="77777777" w:rsidR="00581272" w:rsidRDefault="00D72BEC">
            <w:pPr>
              <w:jc w:val="left"/>
              <w:rPr>
                <w:rFonts w:ascii="楷体" w:eastAsia="楷体" w:hAnsi="楷体"/>
                <w:kern w:val="0"/>
                <w:sz w:val="20"/>
                <w:szCs w:val="21"/>
              </w:rPr>
            </w:pPr>
            <w:r>
              <w:rPr>
                <w:rFonts w:ascii="楷体" w:eastAsia="楷体" w:hAnsi="楷体"/>
                <w:kern w:val="0"/>
                <w:sz w:val="20"/>
                <w:szCs w:val="21"/>
              </w:rPr>
              <w:t>2</w:t>
            </w:r>
            <w:r>
              <w:rPr>
                <w:rFonts w:ascii="楷体" w:eastAsia="楷体" w:hAnsi="楷体"/>
                <w:kern w:val="0"/>
                <w:sz w:val="20"/>
                <w:szCs w:val="21"/>
              </w:rPr>
              <w:t>、水位显示应该至少有缺水水位和满水水位显示，显示值稳定。</w:t>
            </w:r>
          </w:p>
          <w:p w14:paraId="164247D5" w14:textId="77777777" w:rsidR="00581272" w:rsidRDefault="00D72BEC">
            <w:pPr>
              <w:numPr>
                <w:ilvl w:val="0"/>
                <w:numId w:val="12"/>
              </w:numPr>
              <w:ind w:left="357" w:hanging="357"/>
              <w:rPr>
                <w:rFonts w:ascii="楷体" w:eastAsia="楷体" w:hAnsi="楷体"/>
                <w:kern w:val="0"/>
                <w:sz w:val="20"/>
                <w:szCs w:val="21"/>
              </w:rPr>
            </w:pPr>
            <w:r>
              <w:rPr>
                <w:rFonts w:ascii="楷体" w:eastAsia="楷体" w:hAnsi="楷体"/>
                <w:kern w:val="0"/>
                <w:sz w:val="20"/>
                <w:szCs w:val="21"/>
              </w:rPr>
              <w:t>分段显示水位的控制器，在满量程状态下，显示精度不低于标称高度的</w:t>
            </w:r>
            <w:r>
              <w:rPr>
                <w:rFonts w:ascii="楷体" w:eastAsia="楷体" w:hAnsi="楷体"/>
                <w:kern w:val="0"/>
                <w:sz w:val="20"/>
                <w:szCs w:val="21"/>
              </w:rPr>
              <w:t>±5%</w:t>
            </w:r>
          </w:p>
          <w:p w14:paraId="07CA630A" w14:textId="77777777" w:rsidR="00581272" w:rsidRDefault="00D72BEC">
            <w:pPr>
              <w:jc w:val="left"/>
              <w:rPr>
                <w:rFonts w:ascii="楷体" w:eastAsia="楷体" w:hAnsi="楷体"/>
                <w:kern w:val="0"/>
                <w:sz w:val="20"/>
                <w:szCs w:val="21"/>
              </w:rPr>
            </w:pPr>
            <w:r>
              <w:rPr>
                <w:rFonts w:ascii="楷体" w:eastAsia="楷体" w:hAnsi="楷体"/>
                <w:kern w:val="0"/>
                <w:sz w:val="20"/>
                <w:szCs w:val="21"/>
              </w:rPr>
              <w:t>4</w:t>
            </w:r>
            <w:r>
              <w:rPr>
                <w:rFonts w:ascii="楷体" w:eastAsia="楷体" w:hAnsi="楷体"/>
                <w:kern w:val="0"/>
                <w:sz w:val="20"/>
                <w:szCs w:val="21"/>
              </w:rPr>
              <w:t>、连续显示水位</w:t>
            </w:r>
            <w:r>
              <w:rPr>
                <w:rFonts w:ascii="楷体" w:eastAsia="楷体" w:hAnsi="楷体" w:hint="eastAsia"/>
                <w:kern w:val="0"/>
                <w:sz w:val="20"/>
                <w:szCs w:val="21"/>
              </w:rPr>
              <w:t>的系统，显示精度不低于±</w:t>
            </w:r>
            <w:r>
              <w:rPr>
                <w:rFonts w:ascii="楷体" w:eastAsia="楷体" w:hAnsi="楷体"/>
                <w:kern w:val="0"/>
                <w:sz w:val="20"/>
                <w:szCs w:val="21"/>
              </w:rPr>
              <w:t>5%</w:t>
            </w:r>
            <w:r>
              <w:rPr>
                <w:rFonts w:ascii="楷体" w:eastAsia="楷体" w:hAnsi="楷体"/>
                <w:kern w:val="0"/>
                <w:sz w:val="20"/>
                <w:szCs w:val="21"/>
              </w:rPr>
              <w:t>。</w:t>
            </w:r>
          </w:p>
        </w:tc>
      </w:tr>
      <w:tr w:rsidR="00581272" w14:paraId="678CB3FD" w14:textId="77777777">
        <w:trPr>
          <w:jc w:val="center"/>
        </w:trPr>
        <w:tc>
          <w:tcPr>
            <w:tcW w:w="817" w:type="dxa"/>
            <w:tcBorders>
              <w:left w:val="single" w:sz="4" w:space="0" w:color="auto"/>
            </w:tcBorders>
            <w:vAlign w:val="center"/>
          </w:tcPr>
          <w:p w14:paraId="7245B4C5" w14:textId="77777777" w:rsidR="00581272" w:rsidRDefault="00D72BEC">
            <w:pPr>
              <w:rPr>
                <w:rFonts w:ascii="楷体" w:eastAsia="楷体" w:hAnsi="楷体"/>
                <w:kern w:val="0"/>
                <w:sz w:val="20"/>
                <w:szCs w:val="21"/>
              </w:rPr>
            </w:pPr>
            <w:r>
              <w:rPr>
                <w:rFonts w:ascii="楷体" w:eastAsia="楷体" w:hAnsi="楷体"/>
                <w:kern w:val="0"/>
                <w:sz w:val="20"/>
                <w:szCs w:val="21"/>
              </w:rPr>
              <w:t>5</w:t>
            </w:r>
          </w:p>
        </w:tc>
        <w:tc>
          <w:tcPr>
            <w:tcW w:w="1391" w:type="dxa"/>
            <w:vAlign w:val="center"/>
          </w:tcPr>
          <w:p w14:paraId="7734E293" w14:textId="77777777" w:rsidR="00581272" w:rsidRPr="00581272" w:rsidRDefault="00D72BEC">
            <w:pPr>
              <w:rPr>
                <w:rFonts w:ascii="楷体" w:eastAsia="楷体" w:hAnsi="楷体"/>
                <w:kern w:val="0"/>
                <w:sz w:val="20"/>
                <w:szCs w:val="21"/>
                <w:rPrChange w:id="96" w:author="ZQ" w:date="2023-06-05T10:00:00Z">
                  <w:rPr>
                    <w:rFonts w:ascii="楷体" w:eastAsia="楷体" w:hAnsi="楷体"/>
                    <w:color w:val="FF0000"/>
                    <w:kern w:val="0"/>
                    <w:sz w:val="20"/>
                    <w:szCs w:val="21"/>
                  </w:rPr>
                </w:rPrChange>
              </w:rPr>
            </w:pPr>
            <w:r>
              <w:rPr>
                <w:rFonts w:ascii="楷体" w:eastAsia="楷体" w:hAnsi="楷体" w:hint="eastAsia"/>
                <w:kern w:val="0"/>
                <w:sz w:val="20"/>
                <w:szCs w:val="21"/>
                <w:rPrChange w:id="97" w:author="ZQ" w:date="2023-06-05T10:00:00Z">
                  <w:rPr>
                    <w:rFonts w:ascii="楷体" w:eastAsia="楷体" w:hAnsi="楷体" w:hint="eastAsia"/>
                    <w:color w:val="FF0000"/>
                    <w:kern w:val="0"/>
                    <w:sz w:val="20"/>
                    <w:szCs w:val="21"/>
                  </w:rPr>
                </w:rPrChange>
              </w:rPr>
              <w:t>报警功能</w:t>
            </w:r>
          </w:p>
        </w:tc>
        <w:tc>
          <w:tcPr>
            <w:tcW w:w="6691" w:type="dxa"/>
            <w:tcBorders>
              <w:right w:val="single" w:sz="4" w:space="0" w:color="auto"/>
            </w:tcBorders>
            <w:vAlign w:val="center"/>
          </w:tcPr>
          <w:p w14:paraId="42E508BB" w14:textId="77777777" w:rsidR="00581272" w:rsidRPr="00581272" w:rsidRDefault="00D72BEC">
            <w:pPr>
              <w:jc w:val="left"/>
              <w:rPr>
                <w:rFonts w:ascii="楷体" w:eastAsia="楷体" w:hAnsi="楷体"/>
                <w:kern w:val="0"/>
                <w:sz w:val="20"/>
                <w:szCs w:val="21"/>
                <w:rPrChange w:id="98" w:author="ZQ" w:date="2023-06-05T10:00:00Z">
                  <w:rPr>
                    <w:rFonts w:ascii="楷体" w:eastAsia="楷体" w:hAnsi="楷体"/>
                    <w:color w:val="FF0000"/>
                    <w:kern w:val="0"/>
                    <w:sz w:val="20"/>
                    <w:szCs w:val="21"/>
                  </w:rPr>
                </w:rPrChange>
              </w:rPr>
            </w:pPr>
            <w:r>
              <w:rPr>
                <w:rFonts w:ascii="楷体" w:eastAsia="楷体" w:hAnsi="楷体"/>
                <w:kern w:val="0"/>
                <w:sz w:val="20"/>
                <w:szCs w:val="21"/>
                <w:rPrChange w:id="99" w:author="ZQ" w:date="2023-06-05T10:00:00Z">
                  <w:rPr>
                    <w:rFonts w:ascii="楷体" w:eastAsia="楷体" w:hAnsi="楷体"/>
                    <w:color w:val="FF0000"/>
                    <w:kern w:val="0"/>
                    <w:sz w:val="20"/>
                    <w:szCs w:val="21"/>
                  </w:rPr>
                </w:rPrChange>
              </w:rPr>
              <w:t>1</w:t>
            </w:r>
            <w:r>
              <w:rPr>
                <w:rFonts w:ascii="楷体" w:eastAsia="楷体" w:hAnsi="楷体"/>
                <w:kern w:val="0"/>
                <w:sz w:val="20"/>
                <w:szCs w:val="21"/>
                <w:rPrChange w:id="100" w:author="ZQ" w:date="2023-06-05T10:00:00Z">
                  <w:rPr>
                    <w:rFonts w:ascii="楷体" w:eastAsia="楷体" w:hAnsi="楷体"/>
                    <w:color w:val="FF0000"/>
                    <w:kern w:val="0"/>
                    <w:sz w:val="20"/>
                    <w:szCs w:val="21"/>
                  </w:rPr>
                </w:rPrChange>
              </w:rPr>
              <w:t>、</w:t>
            </w:r>
            <w:r>
              <w:rPr>
                <w:rFonts w:ascii="楷体" w:eastAsia="楷体" w:hAnsi="楷体"/>
                <w:kern w:val="0"/>
                <w:sz w:val="20"/>
                <w:szCs w:val="21"/>
                <w:rPrChange w:id="101" w:author="ZQ" w:date="2023-06-05T10:00:00Z">
                  <w:rPr>
                    <w:rFonts w:ascii="楷体" w:eastAsia="楷体" w:hAnsi="楷体"/>
                    <w:color w:val="FF0000"/>
                    <w:kern w:val="0"/>
                    <w:sz w:val="20"/>
                    <w:szCs w:val="21"/>
                  </w:rPr>
                </w:rPrChange>
              </w:rPr>
              <w:t>控制器应具有缺水、过热、冰冻等状态的报警提示功能。</w:t>
            </w:r>
          </w:p>
        </w:tc>
      </w:tr>
      <w:tr w:rsidR="00581272" w14:paraId="6485F7EE" w14:textId="77777777">
        <w:trPr>
          <w:jc w:val="center"/>
        </w:trPr>
        <w:tc>
          <w:tcPr>
            <w:tcW w:w="817" w:type="dxa"/>
            <w:tcBorders>
              <w:left w:val="single" w:sz="4" w:space="0" w:color="auto"/>
            </w:tcBorders>
            <w:vAlign w:val="center"/>
          </w:tcPr>
          <w:p w14:paraId="1BE1EABF" w14:textId="77777777" w:rsidR="00581272" w:rsidRDefault="00D72BEC">
            <w:pPr>
              <w:rPr>
                <w:rFonts w:ascii="楷体" w:eastAsia="楷体" w:hAnsi="楷体"/>
                <w:kern w:val="0"/>
                <w:sz w:val="20"/>
                <w:szCs w:val="21"/>
              </w:rPr>
            </w:pPr>
            <w:r>
              <w:rPr>
                <w:rFonts w:ascii="楷体" w:eastAsia="楷体" w:hAnsi="楷体"/>
                <w:kern w:val="0"/>
                <w:sz w:val="20"/>
                <w:szCs w:val="21"/>
              </w:rPr>
              <w:t>6</w:t>
            </w:r>
          </w:p>
        </w:tc>
        <w:tc>
          <w:tcPr>
            <w:tcW w:w="1391" w:type="dxa"/>
            <w:vAlign w:val="center"/>
          </w:tcPr>
          <w:p w14:paraId="44F76233" w14:textId="77777777" w:rsidR="00581272" w:rsidRDefault="00D72BEC">
            <w:pPr>
              <w:rPr>
                <w:rFonts w:ascii="楷体" w:eastAsia="楷体" w:hAnsi="楷体"/>
                <w:kern w:val="0"/>
                <w:sz w:val="20"/>
                <w:szCs w:val="21"/>
              </w:rPr>
            </w:pPr>
            <w:r>
              <w:rPr>
                <w:rFonts w:ascii="楷体" w:eastAsia="楷体" w:hAnsi="楷体" w:hint="eastAsia"/>
                <w:kern w:val="0"/>
                <w:sz w:val="20"/>
                <w:szCs w:val="21"/>
              </w:rPr>
              <w:t>防导热功能</w:t>
            </w:r>
          </w:p>
        </w:tc>
        <w:tc>
          <w:tcPr>
            <w:tcW w:w="6691" w:type="dxa"/>
            <w:tcBorders>
              <w:right w:val="single" w:sz="4" w:space="0" w:color="auto"/>
            </w:tcBorders>
            <w:vAlign w:val="center"/>
          </w:tcPr>
          <w:p w14:paraId="617F1CEF" w14:textId="77777777" w:rsidR="00581272" w:rsidRDefault="00D72BEC">
            <w:pPr>
              <w:numPr>
                <w:ilvl w:val="0"/>
                <w:numId w:val="15"/>
              </w:numPr>
              <w:rPr>
                <w:rFonts w:ascii="楷体" w:eastAsia="楷体" w:hAnsi="楷体"/>
                <w:kern w:val="0"/>
                <w:sz w:val="20"/>
                <w:szCs w:val="21"/>
              </w:rPr>
            </w:pPr>
            <w:r>
              <w:rPr>
                <w:rFonts w:ascii="楷体" w:eastAsia="楷体" w:hAnsi="楷体" w:hint="eastAsia"/>
                <w:kern w:val="0"/>
                <w:sz w:val="20"/>
                <w:szCs w:val="21"/>
              </w:rPr>
              <w:t>对集中集热分户储热系统，控制器应具有防止用户家中热量被循环管路盗走的电动阀控制功能。</w:t>
            </w:r>
          </w:p>
        </w:tc>
      </w:tr>
      <w:tr w:rsidR="00581272" w14:paraId="5D430B4B" w14:textId="77777777">
        <w:trPr>
          <w:jc w:val="center"/>
        </w:trPr>
        <w:tc>
          <w:tcPr>
            <w:tcW w:w="817" w:type="dxa"/>
            <w:tcBorders>
              <w:left w:val="single" w:sz="4" w:space="0" w:color="auto"/>
            </w:tcBorders>
            <w:vAlign w:val="center"/>
          </w:tcPr>
          <w:p w14:paraId="02855003" w14:textId="77777777" w:rsidR="00581272" w:rsidRDefault="00D72BEC">
            <w:pPr>
              <w:rPr>
                <w:rFonts w:ascii="楷体" w:eastAsia="楷体" w:hAnsi="楷体"/>
                <w:kern w:val="0"/>
                <w:sz w:val="20"/>
                <w:szCs w:val="21"/>
              </w:rPr>
            </w:pPr>
            <w:r>
              <w:rPr>
                <w:rFonts w:ascii="楷体" w:eastAsia="楷体" w:hAnsi="楷体"/>
                <w:kern w:val="0"/>
                <w:sz w:val="20"/>
                <w:szCs w:val="21"/>
              </w:rPr>
              <w:t>7</w:t>
            </w:r>
          </w:p>
        </w:tc>
        <w:tc>
          <w:tcPr>
            <w:tcW w:w="1391" w:type="dxa"/>
            <w:vAlign w:val="center"/>
          </w:tcPr>
          <w:p w14:paraId="4F5B41CE" w14:textId="77777777" w:rsidR="00581272" w:rsidRDefault="00D72BEC">
            <w:pPr>
              <w:rPr>
                <w:rFonts w:ascii="楷体" w:eastAsia="楷体" w:hAnsi="楷体"/>
                <w:kern w:val="0"/>
                <w:sz w:val="20"/>
                <w:szCs w:val="21"/>
              </w:rPr>
            </w:pPr>
            <w:r>
              <w:rPr>
                <w:rFonts w:ascii="楷体" w:eastAsia="楷体" w:hAnsi="楷体" w:hint="eastAsia"/>
                <w:kern w:val="0"/>
                <w:sz w:val="20"/>
                <w:szCs w:val="21"/>
              </w:rPr>
              <w:t>通讯和互联网功能</w:t>
            </w:r>
          </w:p>
        </w:tc>
        <w:tc>
          <w:tcPr>
            <w:tcW w:w="6691" w:type="dxa"/>
            <w:tcBorders>
              <w:right w:val="single" w:sz="4" w:space="0" w:color="auto"/>
            </w:tcBorders>
            <w:vAlign w:val="center"/>
          </w:tcPr>
          <w:p w14:paraId="7AF856F3" w14:textId="77777777" w:rsidR="00581272" w:rsidRDefault="00D72BEC">
            <w:pPr>
              <w:numPr>
                <w:ilvl w:val="0"/>
                <w:numId w:val="16"/>
              </w:numPr>
              <w:ind w:left="357" w:hanging="357"/>
              <w:rPr>
                <w:rFonts w:ascii="楷体" w:eastAsia="楷体" w:hAnsi="楷体"/>
                <w:kern w:val="0"/>
                <w:sz w:val="20"/>
                <w:szCs w:val="21"/>
              </w:rPr>
            </w:pPr>
            <w:r>
              <w:rPr>
                <w:rFonts w:ascii="楷体" w:eastAsia="楷体" w:hAnsi="楷体" w:hint="eastAsia"/>
                <w:kern w:val="0"/>
                <w:sz w:val="20"/>
                <w:szCs w:val="21"/>
              </w:rPr>
              <w:t>控制器应具有和其他系统交换数据的通讯功能。</w:t>
            </w:r>
          </w:p>
          <w:p w14:paraId="242C9453" w14:textId="77777777" w:rsidR="00581272" w:rsidRDefault="00D72BEC">
            <w:pPr>
              <w:numPr>
                <w:ilvl w:val="0"/>
                <w:numId w:val="16"/>
              </w:numPr>
              <w:ind w:left="357" w:hanging="357"/>
              <w:rPr>
                <w:rFonts w:ascii="楷体" w:eastAsia="楷体" w:hAnsi="楷体"/>
                <w:kern w:val="0"/>
                <w:sz w:val="20"/>
                <w:szCs w:val="21"/>
              </w:rPr>
            </w:pPr>
            <w:r>
              <w:rPr>
                <w:rFonts w:ascii="楷体" w:eastAsia="楷体" w:hAnsi="楷体" w:hint="eastAsia"/>
                <w:kern w:val="0"/>
                <w:sz w:val="20"/>
                <w:szCs w:val="21"/>
              </w:rPr>
              <w:t>控制系统可实现远程控制功能</w:t>
            </w:r>
          </w:p>
        </w:tc>
      </w:tr>
    </w:tbl>
    <w:p w14:paraId="70151F99" w14:textId="77777777" w:rsidR="00581272" w:rsidRDefault="00581272">
      <w:pPr>
        <w:autoSpaceDE w:val="0"/>
        <w:autoSpaceDN w:val="0"/>
        <w:adjustRightInd w:val="0"/>
        <w:jc w:val="left"/>
        <w:rPr>
          <w:rFonts w:ascii="楷体" w:eastAsia="楷体" w:hAnsi="楷体"/>
        </w:rPr>
      </w:pPr>
    </w:p>
    <w:p w14:paraId="756A2B3D" w14:textId="77777777" w:rsidR="00581272" w:rsidRDefault="00D72BEC">
      <w:pPr>
        <w:pStyle w:val="1"/>
        <w:adjustRightInd w:val="0"/>
        <w:snapToGrid w:val="0"/>
        <w:spacing w:before="0" w:after="0" w:line="240" w:lineRule="auto"/>
        <w:rPr>
          <w:rFonts w:ascii="楷体" w:eastAsia="楷体" w:hAnsi="楷体"/>
          <w:sz w:val="24"/>
          <w:szCs w:val="24"/>
        </w:rPr>
      </w:pPr>
      <w:bookmarkStart w:id="102" w:name="_Toc461187216"/>
      <w:r>
        <w:rPr>
          <w:rFonts w:ascii="楷体" w:eastAsia="楷体" w:hAnsi="楷体"/>
          <w:sz w:val="24"/>
          <w:szCs w:val="24"/>
        </w:rPr>
        <w:t>7</w:t>
      </w:r>
      <w:r>
        <w:rPr>
          <w:rFonts w:ascii="楷体" w:eastAsia="楷体" w:hAnsi="楷体"/>
          <w:sz w:val="24"/>
          <w:szCs w:val="24"/>
        </w:rPr>
        <w:t>、现行规范清单</w:t>
      </w:r>
      <w:bookmarkEnd w:id="102"/>
    </w:p>
    <w:p w14:paraId="0509AA57" w14:textId="77777777" w:rsidR="00581272" w:rsidRDefault="00D72BEC">
      <w:pPr>
        <w:autoSpaceDE w:val="0"/>
        <w:autoSpaceDN w:val="0"/>
        <w:adjustRightInd w:val="0"/>
        <w:jc w:val="left"/>
        <w:rPr>
          <w:rFonts w:ascii="楷体" w:eastAsia="楷体" w:hAnsi="楷体"/>
        </w:rPr>
      </w:pPr>
      <w:r>
        <w:rPr>
          <w:rFonts w:ascii="楷体" w:eastAsia="楷体" w:hAnsi="楷体" w:hint="eastAsia"/>
        </w:rPr>
        <w:t>必须满足的现行规范</w:t>
      </w:r>
      <w:r>
        <w:rPr>
          <w:rFonts w:ascii="楷体" w:eastAsia="楷体" w:hAnsi="楷体"/>
        </w:rPr>
        <w:t>/</w:t>
      </w:r>
      <w:r>
        <w:rPr>
          <w:rFonts w:ascii="楷体" w:eastAsia="楷体" w:hAnsi="楷体"/>
        </w:rPr>
        <w:t>标准但不限于</w:t>
      </w:r>
    </w:p>
    <w:p w14:paraId="5ED883BA" w14:textId="77777777" w:rsidR="00581272" w:rsidRDefault="00D72BEC">
      <w:pPr>
        <w:autoSpaceDE w:val="0"/>
        <w:autoSpaceDN w:val="0"/>
        <w:adjustRightInd w:val="0"/>
        <w:jc w:val="left"/>
        <w:rPr>
          <w:rFonts w:ascii="楷体" w:eastAsia="楷体" w:hAnsi="楷体"/>
          <w:szCs w:val="21"/>
        </w:rPr>
      </w:pPr>
      <w:r>
        <w:rPr>
          <w:rFonts w:ascii="楷体" w:eastAsia="楷体" w:hAnsi="楷体"/>
          <w:szCs w:val="21"/>
        </w:rPr>
        <w:t xml:space="preserve">GB/T 4271 </w:t>
      </w:r>
      <w:r>
        <w:rPr>
          <w:rFonts w:ascii="楷体" w:eastAsia="楷体" w:hAnsi="楷体"/>
          <w:szCs w:val="21"/>
        </w:rPr>
        <w:t>太阳能集热器热性能试验方法</w:t>
      </w:r>
    </w:p>
    <w:p w14:paraId="33425249" w14:textId="77777777" w:rsidR="00581272" w:rsidRDefault="00D72BEC">
      <w:pPr>
        <w:autoSpaceDE w:val="0"/>
        <w:autoSpaceDN w:val="0"/>
        <w:adjustRightInd w:val="0"/>
        <w:jc w:val="left"/>
        <w:rPr>
          <w:rFonts w:ascii="楷体" w:eastAsia="楷体" w:hAnsi="楷体"/>
          <w:szCs w:val="21"/>
        </w:rPr>
      </w:pPr>
      <w:r>
        <w:rPr>
          <w:rFonts w:ascii="楷体" w:eastAsia="楷体" w:hAnsi="楷体"/>
          <w:szCs w:val="21"/>
        </w:rPr>
        <w:t xml:space="preserve">GB/T 6424 </w:t>
      </w:r>
      <w:r>
        <w:rPr>
          <w:rFonts w:ascii="楷体" w:eastAsia="楷体" w:hAnsi="楷体"/>
          <w:szCs w:val="21"/>
        </w:rPr>
        <w:t>平板型太阳集热器</w:t>
      </w:r>
    </w:p>
    <w:p w14:paraId="125B7A96" w14:textId="77777777" w:rsidR="00581272" w:rsidRDefault="00D72BEC">
      <w:pPr>
        <w:autoSpaceDE w:val="0"/>
        <w:autoSpaceDN w:val="0"/>
        <w:adjustRightInd w:val="0"/>
        <w:jc w:val="left"/>
        <w:rPr>
          <w:rFonts w:ascii="楷体" w:eastAsia="楷体" w:hAnsi="楷体"/>
          <w:szCs w:val="21"/>
        </w:rPr>
      </w:pPr>
      <w:r>
        <w:rPr>
          <w:rFonts w:ascii="楷体" w:eastAsia="楷体" w:hAnsi="楷体"/>
          <w:szCs w:val="21"/>
        </w:rPr>
        <w:t xml:space="preserve">GB/T 17049 </w:t>
      </w:r>
      <w:r>
        <w:rPr>
          <w:rFonts w:ascii="楷体" w:eastAsia="楷体" w:hAnsi="楷体"/>
          <w:szCs w:val="21"/>
        </w:rPr>
        <w:t>全玻璃真空太阳集热管</w:t>
      </w:r>
    </w:p>
    <w:p w14:paraId="5A7A8B95" w14:textId="77777777" w:rsidR="00581272" w:rsidRDefault="00D72BEC">
      <w:pPr>
        <w:autoSpaceDE w:val="0"/>
        <w:autoSpaceDN w:val="0"/>
        <w:adjustRightInd w:val="0"/>
        <w:jc w:val="left"/>
        <w:rPr>
          <w:rFonts w:ascii="楷体" w:eastAsia="楷体" w:hAnsi="楷体"/>
          <w:szCs w:val="21"/>
        </w:rPr>
      </w:pPr>
      <w:r>
        <w:rPr>
          <w:rFonts w:ascii="楷体" w:eastAsia="楷体" w:hAnsi="楷体"/>
          <w:szCs w:val="21"/>
        </w:rPr>
        <w:t xml:space="preserve">GB/T 17581 </w:t>
      </w:r>
      <w:r>
        <w:rPr>
          <w:rFonts w:ascii="楷体" w:eastAsia="楷体" w:hAnsi="楷体"/>
          <w:szCs w:val="21"/>
        </w:rPr>
        <w:t>真空管型太阳能集热器</w:t>
      </w:r>
    </w:p>
    <w:p w14:paraId="2A49AAB9" w14:textId="77777777" w:rsidR="00581272" w:rsidRDefault="00D72BEC">
      <w:pPr>
        <w:autoSpaceDE w:val="0"/>
        <w:autoSpaceDN w:val="0"/>
        <w:adjustRightInd w:val="0"/>
        <w:jc w:val="left"/>
        <w:rPr>
          <w:rFonts w:ascii="楷体" w:eastAsia="楷体" w:hAnsi="楷体"/>
          <w:szCs w:val="21"/>
        </w:rPr>
      </w:pPr>
      <w:r>
        <w:rPr>
          <w:rFonts w:ascii="楷体" w:eastAsia="楷体" w:hAnsi="楷体"/>
          <w:szCs w:val="21"/>
        </w:rPr>
        <w:t>GB/T 18708</w:t>
      </w:r>
      <w:r>
        <w:rPr>
          <w:rFonts w:ascii="楷体" w:eastAsia="楷体" w:hAnsi="楷体"/>
          <w:szCs w:val="21"/>
        </w:rPr>
        <w:t xml:space="preserve"> </w:t>
      </w:r>
      <w:r>
        <w:rPr>
          <w:rFonts w:ascii="楷体" w:eastAsia="楷体" w:hAnsi="楷体"/>
          <w:szCs w:val="21"/>
        </w:rPr>
        <w:t>家用太阳热水系统热性能试验方法</w:t>
      </w:r>
    </w:p>
    <w:p w14:paraId="67273BA5" w14:textId="77777777" w:rsidR="00581272" w:rsidRDefault="00D72BEC">
      <w:pPr>
        <w:autoSpaceDE w:val="0"/>
        <w:autoSpaceDN w:val="0"/>
        <w:adjustRightInd w:val="0"/>
        <w:jc w:val="left"/>
        <w:rPr>
          <w:rFonts w:ascii="楷体" w:eastAsia="楷体" w:hAnsi="楷体"/>
          <w:szCs w:val="21"/>
        </w:rPr>
      </w:pPr>
      <w:r>
        <w:rPr>
          <w:rFonts w:ascii="楷体" w:eastAsia="楷体" w:hAnsi="楷体"/>
          <w:szCs w:val="21"/>
        </w:rPr>
        <w:t xml:space="preserve">GB/T 18713 </w:t>
      </w:r>
      <w:r>
        <w:rPr>
          <w:rFonts w:ascii="楷体" w:eastAsia="楷体" w:hAnsi="楷体"/>
          <w:szCs w:val="21"/>
        </w:rPr>
        <w:t>太阳热水器系统设计、安装及工程验收技术规范</w:t>
      </w:r>
    </w:p>
    <w:p w14:paraId="67280ADF" w14:textId="77777777" w:rsidR="00581272" w:rsidRDefault="00D72BEC">
      <w:pPr>
        <w:autoSpaceDE w:val="0"/>
        <w:autoSpaceDN w:val="0"/>
        <w:adjustRightInd w:val="0"/>
        <w:jc w:val="left"/>
        <w:rPr>
          <w:rFonts w:ascii="楷体" w:eastAsia="楷体" w:hAnsi="楷体"/>
          <w:szCs w:val="21"/>
        </w:rPr>
      </w:pPr>
      <w:r>
        <w:rPr>
          <w:rFonts w:ascii="楷体" w:eastAsia="楷体" w:hAnsi="楷体"/>
          <w:szCs w:val="21"/>
        </w:rPr>
        <w:t xml:space="preserve">GB/T 19141 </w:t>
      </w:r>
      <w:r>
        <w:rPr>
          <w:rFonts w:ascii="楷体" w:eastAsia="楷体" w:hAnsi="楷体"/>
          <w:szCs w:val="21"/>
        </w:rPr>
        <w:t>家用太阳热水系统技术条件</w:t>
      </w:r>
    </w:p>
    <w:p w14:paraId="0635F65D" w14:textId="77777777" w:rsidR="00581272" w:rsidRDefault="00D72BEC">
      <w:pPr>
        <w:autoSpaceDE w:val="0"/>
        <w:autoSpaceDN w:val="0"/>
        <w:adjustRightInd w:val="0"/>
        <w:jc w:val="left"/>
        <w:rPr>
          <w:rFonts w:ascii="楷体" w:eastAsia="楷体" w:hAnsi="楷体"/>
          <w:szCs w:val="21"/>
        </w:rPr>
      </w:pPr>
      <w:r>
        <w:rPr>
          <w:rFonts w:ascii="楷体" w:eastAsia="楷体" w:hAnsi="楷体"/>
          <w:szCs w:val="21"/>
        </w:rPr>
        <w:t xml:space="preserve">GB/T 19775 </w:t>
      </w:r>
      <w:r>
        <w:rPr>
          <w:rFonts w:ascii="楷体" w:eastAsia="楷体" w:hAnsi="楷体"/>
          <w:szCs w:val="21"/>
        </w:rPr>
        <w:t>玻璃－金属封接式热管真空太阳集热管</w:t>
      </w:r>
    </w:p>
    <w:p w14:paraId="5F391018" w14:textId="77777777" w:rsidR="00581272" w:rsidRDefault="00D72BEC">
      <w:pPr>
        <w:autoSpaceDE w:val="0"/>
        <w:autoSpaceDN w:val="0"/>
        <w:adjustRightInd w:val="0"/>
        <w:jc w:val="left"/>
        <w:rPr>
          <w:rFonts w:ascii="楷体" w:eastAsia="楷体" w:hAnsi="楷体"/>
          <w:szCs w:val="21"/>
        </w:rPr>
      </w:pPr>
      <w:r>
        <w:rPr>
          <w:rFonts w:ascii="楷体" w:eastAsia="楷体" w:hAnsi="楷体"/>
          <w:szCs w:val="21"/>
        </w:rPr>
        <w:t xml:space="preserve">GB/T 20095 </w:t>
      </w:r>
      <w:r>
        <w:rPr>
          <w:rFonts w:ascii="楷体" w:eastAsia="楷体" w:hAnsi="楷体"/>
          <w:szCs w:val="21"/>
        </w:rPr>
        <w:t>太阳热水器系统性能评定规范</w:t>
      </w:r>
    </w:p>
    <w:p w14:paraId="2B2B5F68" w14:textId="77777777" w:rsidR="00581272" w:rsidRDefault="00D72BEC">
      <w:pPr>
        <w:autoSpaceDE w:val="0"/>
        <w:autoSpaceDN w:val="0"/>
        <w:adjustRightInd w:val="0"/>
        <w:jc w:val="left"/>
        <w:rPr>
          <w:rFonts w:ascii="楷体" w:eastAsia="楷体" w:hAnsi="楷体"/>
          <w:szCs w:val="21"/>
        </w:rPr>
      </w:pPr>
      <w:r>
        <w:rPr>
          <w:rFonts w:ascii="楷体" w:eastAsia="楷体" w:hAnsi="楷体"/>
          <w:szCs w:val="21"/>
        </w:rPr>
        <w:t xml:space="preserve">GB/T 23899 </w:t>
      </w:r>
      <w:r>
        <w:rPr>
          <w:rFonts w:ascii="楷体" w:eastAsia="楷体" w:hAnsi="楷体"/>
          <w:szCs w:val="21"/>
        </w:rPr>
        <w:t>家用太阳能热水系统控制</w:t>
      </w:r>
      <w:r>
        <w:rPr>
          <w:rFonts w:ascii="楷体" w:eastAsia="楷体" w:hAnsi="楷体" w:hint="eastAsia"/>
          <w:szCs w:val="21"/>
        </w:rPr>
        <w:t>器</w:t>
      </w:r>
    </w:p>
    <w:p w14:paraId="39F7E7D5" w14:textId="77777777" w:rsidR="00581272" w:rsidRDefault="00D72BEC">
      <w:pPr>
        <w:autoSpaceDE w:val="0"/>
        <w:autoSpaceDN w:val="0"/>
        <w:adjustRightInd w:val="0"/>
        <w:jc w:val="left"/>
        <w:rPr>
          <w:rFonts w:ascii="楷体" w:eastAsia="楷体" w:hAnsi="楷体"/>
          <w:szCs w:val="21"/>
        </w:rPr>
      </w:pPr>
      <w:r>
        <w:rPr>
          <w:rFonts w:ascii="楷体" w:eastAsia="楷体" w:hAnsi="楷体"/>
          <w:szCs w:val="21"/>
        </w:rPr>
        <w:t xml:space="preserve">GB T 26969 </w:t>
      </w:r>
      <w:r>
        <w:rPr>
          <w:rFonts w:ascii="楷体" w:eastAsia="楷体" w:hAnsi="楷体" w:hint="eastAsia"/>
          <w:szCs w:val="21"/>
        </w:rPr>
        <w:t>家用太阳能热水系统能效限定值及能效等级</w:t>
      </w:r>
    </w:p>
    <w:p w14:paraId="7685A20E" w14:textId="77777777" w:rsidR="00581272" w:rsidRDefault="00D72BEC">
      <w:pPr>
        <w:autoSpaceDE w:val="0"/>
        <w:autoSpaceDN w:val="0"/>
        <w:adjustRightInd w:val="0"/>
        <w:jc w:val="left"/>
        <w:rPr>
          <w:rFonts w:ascii="楷体" w:eastAsia="楷体" w:hAnsi="楷体"/>
          <w:szCs w:val="21"/>
        </w:rPr>
      </w:pPr>
      <w:r>
        <w:rPr>
          <w:rFonts w:ascii="楷体" w:eastAsia="楷体" w:hAnsi="楷体"/>
          <w:szCs w:val="21"/>
        </w:rPr>
        <w:t xml:space="preserve">GB T 26970 </w:t>
      </w:r>
      <w:r>
        <w:rPr>
          <w:rFonts w:ascii="楷体" w:eastAsia="楷体" w:hAnsi="楷体" w:hint="eastAsia"/>
          <w:szCs w:val="21"/>
        </w:rPr>
        <w:t>家用分体双回路太阳能热水系统技术条件</w:t>
      </w:r>
    </w:p>
    <w:p w14:paraId="7FA6DE74" w14:textId="77777777" w:rsidR="00581272" w:rsidRDefault="00D72BEC">
      <w:pPr>
        <w:autoSpaceDE w:val="0"/>
        <w:autoSpaceDN w:val="0"/>
        <w:adjustRightInd w:val="0"/>
        <w:jc w:val="left"/>
        <w:rPr>
          <w:rFonts w:ascii="楷体" w:eastAsia="楷体" w:hAnsi="楷体"/>
          <w:szCs w:val="21"/>
        </w:rPr>
      </w:pPr>
      <w:r>
        <w:rPr>
          <w:rFonts w:ascii="楷体" w:eastAsia="楷体" w:hAnsi="楷体"/>
          <w:szCs w:val="21"/>
        </w:rPr>
        <w:t xml:space="preserve">GB T 26971 </w:t>
      </w:r>
      <w:r>
        <w:rPr>
          <w:rFonts w:ascii="楷体" w:eastAsia="楷体" w:hAnsi="楷体" w:hint="eastAsia"/>
          <w:szCs w:val="21"/>
        </w:rPr>
        <w:t>家用分体双回路太阳能热水系统试验方法</w:t>
      </w:r>
    </w:p>
    <w:p w14:paraId="3FB11395" w14:textId="77777777" w:rsidR="00581272" w:rsidRDefault="00D72BEC">
      <w:pPr>
        <w:autoSpaceDE w:val="0"/>
        <w:autoSpaceDN w:val="0"/>
        <w:adjustRightInd w:val="0"/>
        <w:jc w:val="left"/>
        <w:rPr>
          <w:rFonts w:ascii="楷体" w:eastAsia="楷体" w:hAnsi="楷体"/>
          <w:szCs w:val="21"/>
        </w:rPr>
      </w:pPr>
      <w:r>
        <w:rPr>
          <w:rFonts w:ascii="楷体" w:eastAsia="楷体" w:hAnsi="楷体"/>
          <w:szCs w:val="21"/>
        </w:rPr>
        <w:t xml:space="preserve">GB/T 26975 </w:t>
      </w:r>
      <w:r>
        <w:rPr>
          <w:rFonts w:ascii="楷体" w:eastAsia="楷体" w:hAnsi="楷体"/>
          <w:szCs w:val="21"/>
        </w:rPr>
        <w:t>全玻璃热管真空太阳集热管</w:t>
      </w:r>
    </w:p>
    <w:p w14:paraId="07491652" w14:textId="77777777" w:rsidR="00581272" w:rsidRDefault="00D72BEC">
      <w:pPr>
        <w:autoSpaceDE w:val="0"/>
        <w:autoSpaceDN w:val="0"/>
        <w:adjustRightInd w:val="0"/>
        <w:jc w:val="left"/>
        <w:rPr>
          <w:rFonts w:ascii="楷体" w:eastAsia="楷体" w:hAnsi="楷体"/>
          <w:szCs w:val="21"/>
        </w:rPr>
      </w:pPr>
      <w:r>
        <w:rPr>
          <w:rFonts w:ascii="楷体" w:eastAsia="楷体" w:hAnsi="楷体"/>
          <w:szCs w:val="21"/>
        </w:rPr>
        <w:t xml:space="preserve">GB T 28745 </w:t>
      </w:r>
      <w:r>
        <w:rPr>
          <w:rFonts w:ascii="楷体" w:eastAsia="楷体" w:hAnsi="楷体" w:hint="eastAsia"/>
          <w:szCs w:val="21"/>
        </w:rPr>
        <w:t>家用太阳能热水系统储水箱试验方法</w:t>
      </w:r>
    </w:p>
    <w:p w14:paraId="19E9FD71" w14:textId="77777777" w:rsidR="00581272" w:rsidRDefault="00D72BEC">
      <w:pPr>
        <w:autoSpaceDE w:val="0"/>
        <w:autoSpaceDN w:val="0"/>
        <w:adjustRightInd w:val="0"/>
        <w:jc w:val="left"/>
        <w:rPr>
          <w:rFonts w:ascii="楷体" w:eastAsia="楷体" w:hAnsi="楷体"/>
          <w:szCs w:val="21"/>
        </w:rPr>
      </w:pPr>
      <w:r>
        <w:rPr>
          <w:rFonts w:ascii="楷体" w:eastAsia="楷体" w:hAnsi="楷体"/>
          <w:szCs w:val="21"/>
        </w:rPr>
        <w:t xml:space="preserve">GB T 28746 </w:t>
      </w:r>
      <w:r>
        <w:rPr>
          <w:rFonts w:ascii="楷体" w:eastAsia="楷体" w:hAnsi="楷体" w:hint="eastAsia"/>
          <w:szCs w:val="21"/>
        </w:rPr>
        <w:t>家用太阳能热水系统储水箱技术要求</w:t>
      </w:r>
    </w:p>
    <w:p w14:paraId="40AC8DA0" w14:textId="77777777" w:rsidR="00581272" w:rsidRDefault="00D72BEC">
      <w:pPr>
        <w:autoSpaceDE w:val="0"/>
        <w:autoSpaceDN w:val="0"/>
        <w:adjustRightInd w:val="0"/>
        <w:jc w:val="left"/>
        <w:rPr>
          <w:rFonts w:ascii="楷体" w:eastAsia="楷体" w:hAnsi="楷体"/>
          <w:szCs w:val="21"/>
        </w:rPr>
      </w:pPr>
      <w:r>
        <w:rPr>
          <w:rFonts w:ascii="楷体" w:eastAsia="楷体" w:hAnsi="楷体"/>
          <w:szCs w:val="21"/>
        </w:rPr>
        <w:t xml:space="preserve">GB/T 30532 </w:t>
      </w:r>
      <w:r>
        <w:rPr>
          <w:rFonts w:ascii="楷体" w:eastAsia="楷体" w:hAnsi="楷体" w:hint="eastAsia"/>
          <w:szCs w:val="21"/>
        </w:rPr>
        <w:t>全玻璃热管家用太阳能热水系统</w:t>
      </w:r>
    </w:p>
    <w:p w14:paraId="36C20818" w14:textId="77777777" w:rsidR="00581272" w:rsidRDefault="00D72BEC">
      <w:pPr>
        <w:autoSpaceDE w:val="0"/>
        <w:autoSpaceDN w:val="0"/>
        <w:adjustRightInd w:val="0"/>
        <w:jc w:val="left"/>
        <w:rPr>
          <w:rFonts w:ascii="楷体" w:eastAsia="楷体" w:hAnsi="楷体"/>
          <w:szCs w:val="21"/>
        </w:rPr>
      </w:pPr>
      <w:r>
        <w:rPr>
          <w:rFonts w:ascii="楷体" w:eastAsia="楷体" w:hAnsi="楷体"/>
          <w:szCs w:val="21"/>
        </w:rPr>
        <w:t xml:space="preserve">GB/T 17219 </w:t>
      </w:r>
      <w:r>
        <w:rPr>
          <w:rFonts w:ascii="楷体" w:eastAsia="楷体" w:hAnsi="楷体" w:hint="eastAsia"/>
          <w:szCs w:val="21"/>
        </w:rPr>
        <w:t>生活饮用水输配水设备及防护材料的安全性评价标准</w:t>
      </w:r>
    </w:p>
    <w:p w14:paraId="4CBD59CF" w14:textId="77777777" w:rsidR="00581272" w:rsidRDefault="00D72BEC">
      <w:pPr>
        <w:widowControl/>
        <w:jc w:val="left"/>
        <w:rPr>
          <w:rFonts w:ascii="楷体" w:eastAsia="楷体" w:hAnsi="楷体"/>
          <w:snapToGrid w:val="0"/>
          <w:szCs w:val="21"/>
        </w:rPr>
      </w:pPr>
      <w:r>
        <w:rPr>
          <w:rFonts w:ascii="楷体" w:eastAsia="楷体" w:hAnsi="楷体"/>
          <w:snapToGrid w:val="0"/>
          <w:szCs w:val="21"/>
        </w:rPr>
        <w:t xml:space="preserve"> </w:t>
      </w:r>
    </w:p>
    <w:p w14:paraId="172B32EB" w14:textId="77777777" w:rsidR="00581272" w:rsidRDefault="00D72BEC">
      <w:pPr>
        <w:widowControl/>
        <w:jc w:val="left"/>
        <w:rPr>
          <w:del w:id="103" w:author="ZQ" w:date="2023-06-05T10:02:00Z"/>
          <w:rFonts w:ascii="楷体" w:eastAsia="楷体" w:hAnsi="楷体" w:cs="宋体"/>
          <w:b/>
          <w:bCs/>
          <w:kern w:val="0"/>
          <w:sz w:val="40"/>
          <w:szCs w:val="40"/>
        </w:rPr>
      </w:pPr>
      <w:del w:id="104" w:author="ZQ" w:date="2023-06-05T10:02:00Z">
        <w:r>
          <w:rPr>
            <w:rFonts w:ascii="楷体" w:eastAsia="楷体" w:hAnsi="楷体" w:cs="宋体"/>
            <w:b/>
            <w:bCs/>
            <w:kern w:val="0"/>
            <w:sz w:val="40"/>
            <w:szCs w:val="40"/>
          </w:rPr>
          <w:br w:type="page"/>
        </w:r>
      </w:del>
    </w:p>
    <w:p w14:paraId="6F4D173E" w14:textId="77777777" w:rsidR="00581272" w:rsidRDefault="00581272" w:rsidP="00581272">
      <w:pPr>
        <w:widowControl/>
        <w:jc w:val="left"/>
        <w:rPr>
          <w:rFonts w:ascii="楷体" w:eastAsia="楷体" w:hAnsi="楷体"/>
        </w:rPr>
        <w:pPrChange w:id="105" w:author="ZQ" w:date="2023-06-05T10:02:00Z">
          <w:pPr/>
        </w:pPrChange>
      </w:pPr>
    </w:p>
    <w:sectPr w:rsidR="0058127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3376F"/>
    <w:multiLevelType w:val="multilevel"/>
    <w:tmpl w:val="1603376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AD10798"/>
    <w:multiLevelType w:val="multilevel"/>
    <w:tmpl w:val="1AD1079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BE132EC"/>
    <w:multiLevelType w:val="multilevel"/>
    <w:tmpl w:val="1BE132E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982087E"/>
    <w:multiLevelType w:val="multilevel"/>
    <w:tmpl w:val="2982087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2AAB0E00"/>
    <w:multiLevelType w:val="multilevel"/>
    <w:tmpl w:val="2AAB0E0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43641D2A"/>
    <w:multiLevelType w:val="multilevel"/>
    <w:tmpl w:val="43641D2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3A60918"/>
    <w:multiLevelType w:val="multilevel"/>
    <w:tmpl w:val="43A6091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5A467B11"/>
    <w:multiLevelType w:val="multilevel"/>
    <w:tmpl w:val="5A467B1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667C633A"/>
    <w:multiLevelType w:val="multilevel"/>
    <w:tmpl w:val="667C633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67C07AAD"/>
    <w:multiLevelType w:val="multilevel"/>
    <w:tmpl w:val="67C07AA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68873D77"/>
    <w:multiLevelType w:val="multilevel"/>
    <w:tmpl w:val="68873D77"/>
    <w:lvl w:ilvl="0">
      <w:start w:val="1"/>
      <w:numFmt w:val="decimal"/>
      <w:lvlText w:val="%1、"/>
      <w:lvlJc w:val="left"/>
      <w:pPr>
        <w:ind w:left="360" w:hanging="360"/>
      </w:pPr>
      <w:rPr>
        <w:rFonts w:asciiTheme="minorEastAsia" w:eastAsia="宋体" w:hAnsiTheme="minorEastAsia" w:hint="default"/>
        <w:sz w:val="2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6AE06BAE"/>
    <w:multiLevelType w:val="multilevel"/>
    <w:tmpl w:val="6AE06BAE"/>
    <w:lvl w:ilvl="0">
      <w:start w:val="1"/>
      <w:numFmt w:val="decimal"/>
      <w:lvlText w:val="%1、"/>
      <w:lvlJc w:val="left"/>
      <w:pPr>
        <w:ind w:left="502"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6E3E01D4"/>
    <w:multiLevelType w:val="multilevel"/>
    <w:tmpl w:val="6E3E01D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722D6E72"/>
    <w:multiLevelType w:val="multilevel"/>
    <w:tmpl w:val="722D6E7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725C033D"/>
    <w:multiLevelType w:val="multilevel"/>
    <w:tmpl w:val="725C033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737A589B"/>
    <w:multiLevelType w:val="multilevel"/>
    <w:tmpl w:val="737A589B"/>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5"/>
  </w:num>
  <w:num w:numId="2">
    <w:abstractNumId w:val="14"/>
  </w:num>
  <w:num w:numId="3">
    <w:abstractNumId w:val="13"/>
  </w:num>
  <w:num w:numId="4">
    <w:abstractNumId w:val="5"/>
  </w:num>
  <w:num w:numId="5">
    <w:abstractNumId w:val="0"/>
  </w:num>
  <w:num w:numId="6">
    <w:abstractNumId w:val="12"/>
  </w:num>
  <w:num w:numId="7">
    <w:abstractNumId w:val="11"/>
  </w:num>
  <w:num w:numId="8">
    <w:abstractNumId w:val="3"/>
  </w:num>
  <w:num w:numId="9">
    <w:abstractNumId w:val="4"/>
  </w:num>
  <w:num w:numId="10">
    <w:abstractNumId w:val="2"/>
  </w:num>
  <w:num w:numId="11">
    <w:abstractNumId w:val="10"/>
  </w:num>
  <w:num w:numId="12">
    <w:abstractNumId w:val="8"/>
  </w:num>
  <w:num w:numId="13">
    <w:abstractNumId w:val="6"/>
  </w:num>
  <w:num w:numId="14">
    <w:abstractNumId w:val="9"/>
  </w:num>
  <w:num w:numId="15">
    <w:abstractNumId w:val="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RlMWRjMGE2NTQwMWIzOTNlY2NkMTQ3MWE1M2I5M2YifQ=="/>
  </w:docVars>
  <w:rsids>
    <w:rsidRoot w:val="002967E0"/>
    <w:rsid w:val="002967E0"/>
    <w:rsid w:val="0035047D"/>
    <w:rsid w:val="004C2DAA"/>
    <w:rsid w:val="00581272"/>
    <w:rsid w:val="005939D2"/>
    <w:rsid w:val="005B767E"/>
    <w:rsid w:val="00734679"/>
    <w:rsid w:val="00863283"/>
    <w:rsid w:val="008C2931"/>
    <w:rsid w:val="00961597"/>
    <w:rsid w:val="00AC4696"/>
    <w:rsid w:val="00C345BF"/>
    <w:rsid w:val="00D43089"/>
    <w:rsid w:val="00D72BEC"/>
    <w:rsid w:val="00D801CC"/>
    <w:rsid w:val="00E00F39"/>
    <w:rsid w:val="00E8070F"/>
    <w:rsid w:val="00F42C02"/>
    <w:rsid w:val="00F63813"/>
    <w:rsid w:val="0F0445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3250F"/>
  <w15:docId w15:val="{06D51F09-44D5-49B2-8CA5-5A6DD3FDC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1">
    <w:name w:val="heading 1"/>
    <w:basedOn w:val="a"/>
    <w:next w:val="a"/>
    <w:link w:val="10"/>
    <w:qFormat/>
    <w:pPr>
      <w:keepNext/>
      <w:keepLines/>
      <w:spacing w:before="340" w:after="330" w:line="578" w:lineRule="auto"/>
      <w:outlineLvl w:val="0"/>
    </w:pPr>
    <w:rPr>
      <w:rFonts w:asciiTheme="minorHAnsi" w:eastAsiaTheme="minorEastAsia" w:hAnsiTheme="minorHAnsi" w:cstheme="minorBid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qFormat/>
    <w:pPr>
      <w:jc w:val="left"/>
    </w:p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aa"/>
    <w:uiPriority w:val="99"/>
    <w:semiHidden/>
    <w:unhideWhenUsed/>
    <w:qFormat/>
    <w:rPr>
      <w:b/>
      <w:bCs/>
    </w:rPr>
  </w:style>
  <w:style w:type="table" w:styleId="ab">
    <w:name w:val="Table Grid"/>
    <w:basedOn w:val="a1"/>
    <w:uiPriority w:val="59"/>
    <w:qFormat/>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uiPriority w:val="99"/>
    <w:qFormat/>
    <w:rPr>
      <w:rFonts w:cs="Times New Roman"/>
    </w:rPr>
  </w:style>
  <w:style w:type="character" w:styleId="ad">
    <w:name w:val="annotation reference"/>
    <w:basedOn w:val="a0"/>
    <w:uiPriority w:val="99"/>
    <w:semiHidden/>
    <w:unhideWhenUsed/>
    <w:qFormat/>
    <w:rPr>
      <w:sz w:val="21"/>
      <w:szCs w:val="21"/>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10">
    <w:name w:val="标题 1 字符"/>
    <w:basedOn w:val="a0"/>
    <w:link w:val="1"/>
    <w:qFormat/>
    <w:rPr>
      <w:b/>
      <w:bCs/>
      <w:kern w:val="44"/>
      <w:sz w:val="44"/>
      <w:szCs w:val="44"/>
    </w:rPr>
  </w:style>
  <w:style w:type="paragraph" w:styleId="ae">
    <w:name w:val="List Paragraph"/>
    <w:basedOn w:val="a"/>
    <w:link w:val="af"/>
    <w:uiPriority w:val="34"/>
    <w:qFormat/>
    <w:pPr>
      <w:ind w:firstLineChars="200" w:firstLine="420"/>
    </w:pPr>
  </w:style>
  <w:style w:type="character" w:customStyle="1" w:styleId="a4">
    <w:name w:val="批注文字 字符"/>
    <w:basedOn w:val="a0"/>
    <w:link w:val="a3"/>
    <w:qFormat/>
    <w:rPr>
      <w:rFonts w:ascii="Calibri" w:eastAsia="宋体" w:hAnsi="Calibri" w:cs="Times New Roman"/>
    </w:rPr>
  </w:style>
  <w:style w:type="character" w:customStyle="1" w:styleId="af">
    <w:name w:val="列表段落 字符"/>
    <w:link w:val="ae"/>
    <w:uiPriority w:val="34"/>
    <w:qFormat/>
    <w:rPr>
      <w:rFonts w:ascii="Calibri" w:eastAsia="宋体" w:hAnsi="Calibri" w:cs="Times New Roman"/>
    </w:rPr>
  </w:style>
  <w:style w:type="table" w:customStyle="1" w:styleId="11">
    <w:name w:val="网格型11"/>
    <w:basedOn w:val="a1"/>
    <w:uiPriority w:val="59"/>
    <w:qFormat/>
    <w:pPr>
      <w:widowControl w:val="0"/>
      <w:spacing w:line="440" w:lineRule="exact"/>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网格型12"/>
    <w:basedOn w:val="a1"/>
    <w:uiPriority w:val="59"/>
    <w:qFormat/>
    <w:pPr>
      <w:widowControl w:val="0"/>
      <w:spacing w:line="440" w:lineRule="exact"/>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网格型13"/>
    <w:basedOn w:val="a1"/>
    <w:uiPriority w:val="59"/>
    <w:qFormat/>
    <w:pPr>
      <w:widowControl w:val="0"/>
      <w:spacing w:line="440" w:lineRule="exact"/>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网格型14"/>
    <w:basedOn w:val="a1"/>
    <w:uiPriority w:val="59"/>
    <w:qFormat/>
    <w:pPr>
      <w:widowControl w:val="0"/>
      <w:spacing w:line="440" w:lineRule="exact"/>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网格型15"/>
    <w:basedOn w:val="a1"/>
    <w:uiPriority w:val="59"/>
    <w:qFormat/>
    <w:pPr>
      <w:widowControl w:val="0"/>
      <w:spacing w:line="440" w:lineRule="exact"/>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批注主题 字符"/>
    <w:basedOn w:val="a4"/>
    <w:link w:val="a9"/>
    <w:uiPriority w:val="99"/>
    <w:semiHidden/>
    <w:qFormat/>
    <w:rPr>
      <w:rFonts w:ascii="Calibri" w:eastAsia="宋体"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1135</Words>
  <Characters>6471</Characters>
  <Application>Microsoft Office Word</Application>
  <DocSecurity>0</DocSecurity>
  <Lines>53</Lines>
  <Paragraphs>15</Paragraphs>
  <ScaleCrop>false</ScaleCrop>
  <Company>Vanke</Company>
  <LinksUpToDate>false</LinksUpToDate>
  <CharactersWithSpaces>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AFZAPD94.姜永尊</dc:creator>
  <cp:lastModifiedBy>User</cp:lastModifiedBy>
  <cp:revision>6</cp:revision>
  <dcterms:created xsi:type="dcterms:W3CDTF">2022-05-20T07:28:00Z</dcterms:created>
  <dcterms:modified xsi:type="dcterms:W3CDTF">2023-06-12T01:49:00Z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C7F55C8C9F3746F8904AB3BD02DC0BB7_12</vt:lpwstr>
  </property>
</Properties>
</file>